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A40F3"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A40F3" w:rsidRDefault="009A40F3" w:rsidP="009A40F3">
            <w:pPr>
              <w:pStyle w:val="Header"/>
            </w:pPr>
            <w:bookmarkStart w:id="0" w:name="_Toc442352106"/>
            <w:r>
              <w:t>NPRR Number</w:t>
            </w:r>
          </w:p>
        </w:tc>
        <w:tc>
          <w:tcPr>
            <w:tcW w:w="1260" w:type="dxa"/>
            <w:tcBorders>
              <w:bottom w:val="single" w:sz="4" w:space="0" w:color="auto"/>
            </w:tcBorders>
            <w:vAlign w:val="center"/>
          </w:tcPr>
          <w:p w14:paraId="62E47402" w14:textId="1FC79D0F" w:rsidR="009A40F3" w:rsidRDefault="007E5182" w:rsidP="009A40F3">
            <w:pPr>
              <w:pStyle w:val="Header"/>
            </w:pPr>
            <w:hyperlink r:id="rId8" w:history="1">
              <w:r w:rsidR="009A40F3">
                <w:rPr>
                  <w:rStyle w:val="Hyperlink"/>
                </w:rPr>
                <w:t>1215</w:t>
              </w:r>
            </w:hyperlink>
          </w:p>
        </w:tc>
        <w:tc>
          <w:tcPr>
            <w:tcW w:w="900" w:type="dxa"/>
            <w:tcBorders>
              <w:bottom w:val="single" w:sz="4" w:space="0" w:color="auto"/>
            </w:tcBorders>
            <w:shd w:val="clear" w:color="auto" w:fill="FFFFFF"/>
            <w:vAlign w:val="center"/>
          </w:tcPr>
          <w:p w14:paraId="714364DD" w14:textId="1E94D49B" w:rsidR="009A40F3" w:rsidRDefault="009A40F3" w:rsidP="009A40F3">
            <w:pPr>
              <w:pStyle w:val="Header"/>
            </w:pPr>
            <w:r>
              <w:t>NPRR Title</w:t>
            </w:r>
          </w:p>
        </w:tc>
        <w:tc>
          <w:tcPr>
            <w:tcW w:w="6660" w:type="dxa"/>
            <w:tcBorders>
              <w:bottom w:val="single" w:sz="4" w:space="0" w:color="auto"/>
            </w:tcBorders>
            <w:vAlign w:val="center"/>
          </w:tcPr>
          <w:p w14:paraId="41816C6B" w14:textId="5EFD7893" w:rsidR="009A40F3" w:rsidRDefault="009A40F3" w:rsidP="009A40F3">
            <w:pPr>
              <w:pStyle w:val="Header"/>
            </w:pPr>
            <w:r>
              <w:t>Clarifications to the Day-Ahead Market (DAM) Energy-Only Offer Calculation</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43E16746" w:rsidR="00304803" w:rsidRDefault="00700BBC" w:rsidP="00A52E2B">
            <w:pPr>
              <w:pStyle w:val="NormalArial"/>
            </w:pPr>
            <w:r>
              <w:t>April</w:t>
            </w:r>
            <w:r w:rsidR="008A75BA">
              <w:t xml:space="preserve"> </w:t>
            </w:r>
            <w:r w:rsidR="003C571A">
              <w:t>12</w:t>
            </w:r>
            <w:r w:rsidR="009C08BA">
              <w:t>, 2024</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8A75BA" w14:paraId="6A6C8004" w14:textId="77777777" w:rsidTr="00092A02">
        <w:trPr>
          <w:trHeight w:val="350"/>
        </w:trPr>
        <w:tc>
          <w:tcPr>
            <w:tcW w:w="2880" w:type="dxa"/>
            <w:gridSpan w:val="2"/>
            <w:shd w:val="clear" w:color="auto" w:fill="FFFFFF"/>
            <w:vAlign w:val="center"/>
          </w:tcPr>
          <w:p w14:paraId="49F33FAF" w14:textId="77777777" w:rsidR="008A75BA" w:rsidRPr="00EC55B3" w:rsidRDefault="008A75BA" w:rsidP="008A75BA">
            <w:pPr>
              <w:pStyle w:val="Header"/>
            </w:pPr>
            <w:r w:rsidRPr="00EC55B3">
              <w:t>Name</w:t>
            </w:r>
          </w:p>
        </w:tc>
        <w:tc>
          <w:tcPr>
            <w:tcW w:w="7560" w:type="dxa"/>
            <w:gridSpan w:val="2"/>
            <w:vAlign w:val="center"/>
          </w:tcPr>
          <w:p w14:paraId="13DEEE66" w14:textId="46CECE8E" w:rsidR="008A75BA" w:rsidRDefault="008A75BA" w:rsidP="008A75BA">
            <w:pPr>
              <w:pStyle w:val="NormalArial"/>
            </w:pPr>
            <w:r>
              <w:t xml:space="preserve">Curry Holden / Katherine Gross / Sanchir Dashnyam </w:t>
            </w:r>
          </w:p>
        </w:tc>
      </w:tr>
      <w:tr w:rsidR="008A75BA" w14:paraId="3B861CC1" w14:textId="77777777" w:rsidTr="00092A02">
        <w:trPr>
          <w:trHeight w:val="350"/>
        </w:trPr>
        <w:tc>
          <w:tcPr>
            <w:tcW w:w="2880" w:type="dxa"/>
            <w:gridSpan w:val="2"/>
            <w:shd w:val="clear" w:color="auto" w:fill="FFFFFF"/>
            <w:vAlign w:val="center"/>
          </w:tcPr>
          <w:p w14:paraId="5F7805CC" w14:textId="77777777" w:rsidR="008A75BA" w:rsidRPr="00EC55B3" w:rsidRDefault="008A75BA" w:rsidP="008A75BA">
            <w:pPr>
              <w:pStyle w:val="Header"/>
            </w:pPr>
            <w:r w:rsidRPr="00EC55B3">
              <w:t>E-mail Address</w:t>
            </w:r>
          </w:p>
        </w:tc>
        <w:tc>
          <w:tcPr>
            <w:tcW w:w="7560" w:type="dxa"/>
            <w:gridSpan w:val="2"/>
            <w:vAlign w:val="center"/>
          </w:tcPr>
          <w:p w14:paraId="1A8355FA" w14:textId="428328E7" w:rsidR="008A75BA" w:rsidRDefault="007E5182" w:rsidP="008A75BA">
            <w:pPr>
              <w:pStyle w:val="NormalArial"/>
            </w:pPr>
            <w:hyperlink r:id="rId9" w:history="1">
              <w:r w:rsidR="008A75BA" w:rsidRPr="00E14170">
                <w:rPr>
                  <w:rStyle w:val="Hyperlink"/>
                </w:rPr>
                <w:t>Curry.Holden@ercot.com</w:t>
              </w:r>
            </w:hyperlink>
            <w:r w:rsidR="008A75BA">
              <w:t xml:space="preserve"> / </w:t>
            </w:r>
            <w:hyperlink r:id="rId10" w:history="1">
              <w:r w:rsidR="008A75BA" w:rsidRPr="00E14170">
                <w:rPr>
                  <w:rStyle w:val="Hyperlink"/>
                </w:rPr>
                <w:t>Katherine.Gross@ercot.com</w:t>
              </w:r>
            </w:hyperlink>
            <w:r w:rsidR="008A75BA">
              <w:t xml:space="preserve"> / </w:t>
            </w:r>
            <w:hyperlink r:id="rId11" w:history="1">
              <w:r w:rsidR="008A75BA" w:rsidRPr="00DD3EEA">
                <w:rPr>
                  <w:rStyle w:val="Hyperlink"/>
                </w:rPr>
                <w:t>Sanchir.Dashnyam@ercot.com</w:t>
              </w:r>
            </w:hyperlink>
            <w:r w:rsidR="008A75BA">
              <w:t xml:space="preserve"> </w:t>
            </w:r>
          </w:p>
        </w:tc>
      </w:tr>
      <w:tr w:rsidR="008A75BA" w14:paraId="18B7D355" w14:textId="77777777" w:rsidTr="00092A02">
        <w:trPr>
          <w:trHeight w:val="350"/>
        </w:trPr>
        <w:tc>
          <w:tcPr>
            <w:tcW w:w="2880" w:type="dxa"/>
            <w:gridSpan w:val="2"/>
            <w:shd w:val="clear" w:color="auto" w:fill="FFFFFF"/>
            <w:vAlign w:val="center"/>
          </w:tcPr>
          <w:p w14:paraId="2309F626" w14:textId="77777777" w:rsidR="008A75BA" w:rsidRPr="00EC55B3" w:rsidRDefault="008A75BA" w:rsidP="008A75BA">
            <w:pPr>
              <w:pStyle w:val="Header"/>
            </w:pPr>
            <w:r w:rsidRPr="00EC55B3">
              <w:t>Company</w:t>
            </w:r>
          </w:p>
        </w:tc>
        <w:tc>
          <w:tcPr>
            <w:tcW w:w="7560" w:type="dxa"/>
            <w:gridSpan w:val="2"/>
            <w:vAlign w:val="center"/>
          </w:tcPr>
          <w:p w14:paraId="5034E812" w14:textId="699DA94A" w:rsidR="008A75BA" w:rsidRDefault="008A75BA" w:rsidP="008A75BA">
            <w:pPr>
              <w:pStyle w:val="NormalArial"/>
            </w:pPr>
            <w:r>
              <w:t>ERCOT</w:t>
            </w:r>
          </w:p>
        </w:tc>
      </w:tr>
      <w:tr w:rsidR="008A75BA"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A75BA" w:rsidRPr="00EC55B3" w:rsidRDefault="008A75BA" w:rsidP="008A75BA">
            <w:pPr>
              <w:pStyle w:val="Header"/>
            </w:pPr>
            <w:r w:rsidRPr="00EC55B3">
              <w:t>Phone Number</w:t>
            </w:r>
          </w:p>
        </w:tc>
        <w:tc>
          <w:tcPr>
            <w:tcW w:w="7560" w:type="dxa"/>
            <w:gridSpan w:val="2"/>
            <w:tcBorders>
              <w:bottom w:val="single" w:sz="4" w:space="0" w:color="auto"/>
            </w:tcBorders>
            <w:vAlign w:val="center"/>
          </w:tcPr>
          <w:p w14:paraId="477B1F91" w14:textId="3638B8F3" w:rsidR="008A75BA" w:rsidRDefault="008A75BA" w:rsidP="008A75BA">
            <w:pPr>
              <w:pStyle w:val="NormalArial"/>
            </w:pPr>
            <w:r>
              <w:t>512-248-6520 / 512-</w:t>
            </w:r>
            <w:r w:rsidRPr="00A55F05">
              <w:t>225-7184</w:t>
            </w:r>
            <w:r>
              <w:t xml:space="preserve"> / </w:t>
            </w:r>
            <w:r w:rsidRPr="008A75BA">
              <w:t>512-248-6537</w:t>
            </w:r>
          </w:p>
        </w:tc>
      </w:tr>
      <w:tr w:rsidR="008A75BA" w14:paraId="5998138E" w14:textId="77777777" w:rsidTr="00092A02">
        <w:trPr>
          <w:trHeight w:val="350"/>
        </w:trPr>
        <w:tc>
          <w:tcPr>
            <w:tcW w:w="2880" w:type="dxa"/>
            <w:gridSpan w:val="2"/>
            <w:shd w:val="clear" w:color="auto" w:fill="FFFFFF"/>
            <w:vAlign w:val="center"/>
          </w:tcPr>
          <w:p w14:paraId="3CAFF1B9" w14:textId="77777777" w:rsidR="008A75BA" w:rsidRPr="00EC55B3" w:rsidRDefault="008A75BA" w:rsidP="008A75BA">
            <w:pPr>
              <w:pStyle w:val="Header"/>
            </w:pPr>
            <w:r>
              <w:t>Cell</w:t>
            </w:r>
            <w:r w:rsidRPr="00EC55B3">
              <w:t xml:space="preserve"> Number</w:t>
            </w:r>
          </w:p>
        </w:tc>
        <w:tc>
          <w:tcPr>
            <w:tcW w:w="7560" w:type="dxa"/>
            <w:gridSpan w:val="2"/>
            <w:vAlign w:val="center"/>
          </w:tcPr>
          <w:p w14:paraId="44D9261E" w14:textId="77777777" w:rsidR="008A75BA" w:rsidRDefault="008A75BA" w:rsidP="008A75BA">
            <w:pPr>
              <w:pStyle w:val="NormalArial"/>
            </w:pPr>
          </w:p>
        </w:tc>
      </w:tr>
      <w:tr w:rsidR="008A75BA"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8A75BA" w:rsidRPr="00EC55B3" w:rsidDel="00075A94" w:rsidRDefault="008A75BA" w:rsidP="008A75BA">
            <w:pPr>
              <w:pStyle w:val="Header"/>
            </w:pPr>
            <w:r>
              <w:t>Market Segment</w:t>
            </w:r>
          </w:p>
        </w:tc>
        <w:tc>
          <w:tcPr>
            <w:tcW w:w="7560" w:type="dxa"/>
            <w:gridSpan w:val="2"/>
            <w:tcBorders>
              <w:bottom w:val="single" w:sz="4" w:space="0" w:color="auto"/>
            </w:tcBorders>
            <w:vAlign w:val="center"/>
          </w:tcPr>
          <w:p w14:paraId="547D9C42" w14:textId="39F63462" w:rsidR="008A75BA" w:rsidRDefault="008A75BA" w:rsidP="008A75BA">
            <w:pPr>
              <w:pStyle w:val="NormalArial"/>
            </w:pPr>
            <w:r w:rsidRPr="002D2A48">
              <w:t>Not applicable</w:t>
            </w:r>
            <w:r>
              <w:t xml:space="preserve"> </w:t>
            </w:r>
          </w:p>
        </w:tc>
      </w:tr>
    </w:tbl>
    <w:p w14:paraId="4A6A9B89" w14:textId="77777777" w:rsidR="00304803" w:rsidRDefault="00304803" w:rsidP="003048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D48CB" w14:paraId="7484FB82" w14:textId="77777777" w:rsidTr="004B6255">
        <w:trPr>
          <w:trHeight w:val="350"/>
        </w:trPr>
        <w:tc>
          <w:tcPr>
            <w:tcW w:w="10440" w:type="dxa"/>
            <w:tcBorders>
              <w:bottom w:val="single" w:sz="4" w:space="0" w:color="auto"/>
            </w:tcBorders>
            <w:shd w:val="clear" w:color="auto" w:fill="FFFFFF"/>
            <w:vAlign w:val="center"/>
          </w:tcPr>
          <w:p w14:paraId="16451D62" w14:textId="01EC0461" w:rsidR="001D48CB" w:rsidRDefault="001D48CB" w:rsidP="004B6255">
            <w:pPr>
              <w:pStyle w:val="Header"/>
              <w:jc w:val="center"/>
            </w:pPr>
            <w:r>
              <w:t>Comments</w:t>
            </w:r>
          </w:p>
        </w:tc>
      </w:tr>
    </w:tbl>
    <w:p w14:paraId="5686F049" w14:textId="77777777" w:rsidR="001D4FB9" w:rsidRDefault="001D4FB9" w:rsidP="002F0CB5">
      <w:pPr>
        <w:pStyle w:val="NormalArial"/>
        <w:spacing w:before="120" w:after="120"/>
        <w:jc w:val="both"/>
      </w:pPr>
      <w:r>
        <w:t xml:space="preserve">ERCOT submits these comments to Nodal Protocol Revision Request (NPRR) 1215 to incorporate additional clarification. </w:t>
      </w:r>
    </w:p>
    <w:p w14:paraId="11BD170F" w14:textId="77777777" w:rsidR="001D4FB9" w:rsidRDefault="001D4FB9" w:rsidP="002F0CB5">
      <w:pPr>
        <w:spacing w:before="120" w:after="120"/>
        <w:rPr>
          <w:rFonts w:ascii="Arial" w:hAnsi="Arial" w:cs="Arial"/>
        </w:rPr>
      </w:pPr>
      <w:r>
        <w:rPr>
          <w:rFonts w:ascii="Arial" w:hAnsi="Arial" w:cs="Arial"/>
        </w:rPr>
        <w:t xml:space="preserve">On February 16, 2024, the Credit Finance </w:t>
      </w:r>
      <w:proofErr w:type="gramStart"/>
      <w:r>
        <w:rPr>
          <w:rFonts w:ascii="Arial" w:hAnsi="Arial" w:cs="Arial"/>
        </w:rPr>
        <w:t>Sub Group</w:t>
      </w:r>
      <w:proofErr w:type="gramEnd"/>
      <w:r>
        <w:rPr>
          <w:rFonts w:ascii="Arial" w:hAnsi="Arial" w:cs="Arial"/>
        </w:rPr>
        <w:t xml:space="preserve"> (CFSG) reviewed NPRR1215.  At that meeting, stakeholders discussed additional edits that could be made, some of which were clarifying edits, and some of which were changes reflecting policy decisions. Based on that discussion and subsequent review, ERCOT proposes the following changes:</w:t>
      </w:r>
    </w:p>
    <w:p w14:paraId="1E2A5B90" w14:textId="77777777" w:rsidR="001D4FB9" w:rsidRDefault="001D4FB9" w:rsidP="007E5182">
      <w:pPr>
        <w:numPr>
          <w:ilvl w:val="0"/>
          <w:numId w:val="17"/>
        </w:numPr>
        <w:spacing w:before="120" w:after="120"/>
        <w:ind w:left="540"/>
        <w:rPr>
          <w:rFonts w:ascii="Arial" w:hAnsi="Arial" w:cs="Arial"/>
        </w:rPr>
      </w:pPr>
      <w:r>
        <w:rPr>
          <w:rFonts w:ascii="Arial" w:hAnsi="Arial" w:cs="Arial"/>
        </w:rPr>
        <w:t>Two clarification edits to reflect that the “absolute value” of negative prices is used to increase exposure when prices are negative.</w:t>
      </w:r>
    </w:p>
    <w:p w14:paraId="5A07773B" w14:textId="77777777" w:rsidR="001D4FB9" w:rsidRDefault="001D4FB9" w:rsidP="007E5182">
      <w:pPr>
        <w:numPr>
          <w:ilvl w:val="0"/>
          <w:numId w:val="17"/>
        </w:numPr>
        <w:spacing w:before="120" w:after="120"/>
        <w:ind w:left="540"/>
        <w:rPr>
          <w:rFonts w:ascii="Arial" w:hAnsi="Arial" w:cs="Arial"/>
        </w:rPr>
      </w:pPr>
      <w:r>
        <w:rPr>
          <w:rFonts w:ascii="Arial" w:hAnsi="Arial" w:cs="Arial"/>
        </w:rPr>
        <w:t xml:space="preserve">Paragraph reference error in paragraph </w:t>
      </w:r>
      <w:r w:rsidRPr="009B7A5E">
        <w:rPr>
          <w:rFonts w:ascii="Arial" w:hAnsi="Arial" w:cs="Arial"/>
        </w:rPr>
        <w:t>(6)(a)(ii)(B)(2)</w:t>
      </w:r>
      <w:r>
        <w:rPr>
          <w:rFonts w:ascii="Arial" w:hAnsi="Arial" w:cs="Arial"/>
        </w:rPr>
        <w:t xml:space="preserve"> of Section </w:t>
      </w:r>
      <w:r w:rsidRPr="009B7A5E">
        <w:rPr>
          <w:rFonts w:ascii="Arial" w:hAnsi="Arial" w:cs="Arial"/>
        </w:rPr>
        <w:t>4.4.10</w:t>
      </w:r>
      <w:r>
        <w:rPr>
          <w:rFonts w:ascii="Arial" w:hAnsi="Arial" w:cs="Arial"/>
        </w:rPr>
        <w:t>;  paragraph (7) instead of (8) should be referenced.</w:t>
      </w:r>
    </w:p>
    <w:p w14:paraId="6B75FD0E" w14:textId="0C21DFB9" w:rsidR="001D4FB9" w:rsidRDefault="001D4FB9" w:rsidP="007E5182">
      <w:pPr>
        <w:numPr>
          <w:ilvl w:val="0"/>
          <w:numId w:val="18"/>
        </w:numPr>
        <w:spacing w:before="120" w:after="120"/>
        <w:ind w:left="540"/>
        <w:rPr>
          <w:rFonts w:ascii="Arial" w:hAnsi="Arial" w:cs="Arial"/>
        </w:rPr>
      </w:pPr>
      <w:r w:rsidRPr="000E2445">
        <w:rPr>
          <w:rFonts w:ascii="Arial" w:hAnsi="Arial" w:cs="Arial"/>
        </w:rPr>
        <w:t xml:space="preserve">Incorporation of the as-built value of e2 used in the calculation of credit Exposure for </w:t>
      </w:r>
      <w:r w:rsidR="00153146" w:rsidRPr="0089681D">
        <w:rPr>
          <w:rFonts w:ascii="Arial" w:hAnsi="Arial" w:cs="Arial"/>
        </w:rPr>
        <w:t>Day</w:t>
      </w:r>
      <w:r w:rsidR="000637A8">
        <w:rPr>
          <w:rFonts w:ascii="Arial" w:hAnsi="Arial" w:cs="Arial"/>
        </w:rPr>
        <w:t>-</w:t>
      </w:r>
      <w:r w:rsidR="00153146" w:rsidRPr="0089681D">
        <w:rPr>
          <w:rFonts w:ascii="Arial" w:hAnsi="Arial" w:cs="Arial"/>
        </w:rPr>
        <w:t xml:space="preserve">Ahead Market (DAM) </w:t>
      </w:r>
      <w:r w:rsidRPr="000E2445">
        <w:rPr>
          <w:rFonts w:ascii="Arial" w:hAnsi="Arial" w:cs="Arial"/>
        </w:rPr>
        <w:t xml:space="preserve">Energy-Only Offers. This change </w:t>
      </w:r>
      <w:r>
        <w:rPr>
          <w:rFonts w:ascii="Arial" w:hAnsi="Arial" w:cs="Arial"/>
        </w:rPr>
        <w:t>is consistent with “</w:t>
      </w:r>
      <w:r w:rsidRPr="0089681D">
        <w:rPr>
          <w:rFonts w:ascii="Arial" w:hAnsi="Arial" w:cs="Arial"/>
        </w:rPr>
        <w:t>Procedures for Setting Nodal Day Ahead Market (DAM) Credit Requirement Parameters</w:t>
      </w:r>
      <w:r>
        <w:rPr>
          <w:rFonts w:ascii="Arial" w:hAnsi="Arial" w:cs="Arial"/>
        </w:rPr>
        <w:t xml:space="preserve">,” which was an Other Binding Document (OBD) approved by the ERCOT Board of Directors in July of 2012.  NPRR671, </w:t>
      </w:r>
      <w:r w:rsidRPr="008A75BA">
        <w:rPr>
          <w:rFonts w:ascii="Arial" w:hAnsi="Arial" w:cs="Arial"/>
        </w:rPr>
        <w:t>Incorporation of DAM Credit Parameters into Protocols</w:t>
      </w:r>
      <w:r>
        <w:rPr>
          <w:rFonts w:ascii="Arial" w:hAnsi="Arial" w:cs="Arial"/>
        </w:rPr>
        <w:t xml:space="preserve">, approved in April of 2015, attempted to incorporate that OBD into Protocols, but inadvertently appears to have not incorporated the default e2 value into the Protocols at that time. </w:t>
      </w:r>
    </w:p>
    <w:p w14:paraId="2879EE22" w14:textId="77777777" w:rsidR="001D4FB9" w:rsidRPr="000E2445" w:rsidRDefault="001D4FB9" w:rsidP="007E5182">
      <w:pPr>
        <w:numPr>
          <w:ilvl w:val="0"/>
          <w:numId w:val="18"/>
        </w:numPr>
        <w:spacing w:before="120" w:after="120"/>
        <w:ind w:left="540"/>
        <w:rPr>
          <w:rFonts w:ascii="Arial" w:hAnsi="Arial" w:cs="Arial"/>
        </w:rPr>
      </w:pPr>
      <w:r w:rsidRPr="00DF7081">
        <w:rPr>
          <w:rFonts w:ascii="Arial" w:hAnsi="Arial" w:cs="Arial"/>
        </w:rPr>
        <w:t xml:space="preserve">Per the feedback from a </w:t>
      </w:r>
      <w:r>
        <w:rPr>
          <w:rFonts w:ascii="Arial" w:hAnsi="Arial" w:cs="Arial"/>
        </w:rPr>
        <w:t>M</w:t>
      </w:r>
      <w:r w:rsidRPr="00DF7081">
        <w:rPr>
          <w:rFonts w:ascii="Arial" w:hAnsi="Arial" w:cs="Arial"/>
        </w:rPr>
        <w:t xml:space="preserve">arket </w:t>
      </w:r>
      <w:r>
        <w:rPr>
          <w:rFonts w:ascii="Arial" w:hAnsi="Arial" w:cs="Arial"/>
        </w:rPr>
        <w:t>P</w:t>
      </w:r>
      <w:r w:rsidRPr="00DF7081">
        <w:rPr>
          <w:rFonts w:ascii="Arial" w:hAnsi="Arial" w:cs="Arial"/>
        </w:rPr>
        <w:t xml:space="preserve">articipant, </w:t>
      </w:r>
      <w:r>
        <w:rPr>
          <w:rFonts w:ascii="Arial" w:hAnsi="Arial" w:cs="Arial"/>
        </w:rPr>
        <w:t xml:space="preserve">because </w:t>
      </w:r>
      <w:r w:rsidRPr="00DF7081">
        <w:rPr>
          <w:rFonts w:ascii="Arial" w:hAnsi="Arial" w:cs="Arial"/>
        </w:rPr>
        <w:t>the e-factor calculations could be open to various interpretations</w:t>
      </w:r>
      <w:r>
        <w:rPr>
          <w:rFonts w:ascii="Arial" w:hAnsi="Arial" w:cs="Arial"/>
        </w:rPr>
        <w:t>,</w:t>
      </w:r>
      <w:r w:rsidRPr="00DF7081">
        <w:rPr>
          <w:rFonts w:ascii="Arial" w:hAnsi="Arial" w:cs="Arial"/>
        </w:rPr>
        <w:t xml:space="preserve"> ERCOT </w:t>
      </w:r>
      <w:r>
        <w:rPr>
          <w:rFonts w:ascii="Arial" w:hAnsi="Arial" w:cs="Arial"/>
        </w:rPr>
        <w:t>makes</w:t>
      </w:r>
      <w:r w:rsidRPr="00DF7081">
        <w:rPr>
          <w:rFonts w:ascii="Arial" w:hAnsi="Arial" w:cs="Arial"/>
        </w:rPr>
        <w:t xml:space="preserve"> requested clarifications to the definition of e-factors (Ratio 1 and Ratio 2). </w:t>
      </w:r>
      <w:r>
        <w:rPr>
          <w:rFonts w:ascii="Arial" w:hAnsi="Arial" w:cs="Arial"/>
        </w:rPr>
        <w:t xml:space="preserve"> </w:t>
      </w:r>
    </w:p>
    <w:p w14:paraId="68B1657E" w14:textId="77777777" w:rsidR="001D4FB9" w:rsidRDefault="001D4FB9" w:rsidP="001D4FB9">
      <w:pPr>
        <w:pStyle w:val="NormalArial"/>
        <w:spacing w:before="120" w:after="120"/>
      </w:pPr>
      <w:r>
        <w:lastRenderedPageBreak/>
        <w:t xml:space="preserve">Additional edits proposed by stakeholders go beyond the scope of this NPRR, and should be addressed in a separate NPRR.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409C2900" w:rsidR="00304803" w:rsidRDefault="00304803" w:rsidP="003F67ED">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F67ED" w:rsidRPr="00FB509B" w14:paraId="226766BA" w14:textId="77777777" w:rsidTr="001E1F50">
        <w:trPr>
          <w:trHeight w:val="518"/>
        </w:trPr>
        <w:tc>
          <w:tcPr>
            <w:tcW w:w="2880" w:type="dxa"/>
            <w:tcBorders>
              <w:bottom w:val="single" w:sz="4" w:space="0" w:color="auto"/>
            </w:tcBorders>
            <w:shd w:val="clear" w:color="auto" w:fill="FFFFFF"/>
            <w:vAlign w:val="center"/>
          </w:tcPr>
          <w:p w14:paraId="3F460D35" w14:textId="77777777" w:rsidR="003F67ED" w:rsidRDefault="003F67ED" w:rsidP="001E1F50">
            <w:pPr>
              <w:pStyle w:val="Header"/>
            </w:pPr>
            <w:r>
              <w:t>Revision Description</w:t>
            </w:r>
          </w:p>
        </w:tc>
        <w:tc>
          <w:tcPr>
            <w:tcW w:w="7560" w:type="dxa"/>
            <w:tcBorders>
              <w:bottom w:val="single" w:sz="4" w:space="0" w:color="auto"/>
            </w:tcBorders>
            <w:vAlign w:val="center"/>
          </w:tcPr>
          <w:p w14:paraId="7D7591CD" w14:textId="7E013E78" w:rsidR="003F67ED" w:rsidRPr="00FB509B" w:rsidRDefault="003F67ED" w:rsidP="001E1F50">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proofErr w:type="gramStart"/>
            <w:r w:rsidRPr="00D3226A">
              <w:t>zeroed out</w:t>
            </w:r>
            <w:proofErr w:type="gramEnd"/>
            <w:r w:rsidRPr="00D3226A">
              <w:t xml:space="preserve"> values </w:t>
            </w:r>
            <w:r>
              <w:t>being included in the calculation of the</w:t>
            </w:r>
            <w:r w:rsidRPr="00D3226A">
              <w:t xml:space="preserve"> </w:t>
            </w:r>
            <w:proofErr w:type="spellStart"/>
            <w:r w:rsidRPr="002D2A48">
              <w:rPr>
                <w:i/>
                <w:iCs/>
              </w:rPr>
              <w:t>dp</w:t>
            </w:r>
            <w:r w:rsidRPr="002D2A48">
              <w:rPr>
                <w:i/>
                <w:iCs/>
                <w:vertAlign w:val="superscript"/>
              </w:rPr>
              <w:t>th</w:t>
            </w:r>
            <w:proofErr w:type="spellEnd"/>
            <w:r w:rsidRPr="00D3226A">
              <w:t xml:space="preserve"> percentile</w:t>
            </w:r>
            <w:r>
              <w:t xml:space="preserve"> difference.  This clarification aligns with how ERCOT has been performing the calculation since Nodal Go-Live.   </w:t>
            </w:r>
            <w:ins w:id="1" w:author="ERCOT 041224" w:date="2024-04-10T09:00:00Z">
              <w:r w:rsidR="009E679E">
                <w:t xml:space="preserve">It also clarifies that the </w:t>
              </w:r>
              <w:r w:rsidR="009E679E">
                <w:rPr>
                  <w:rFonts w:cs="Arial"/>
                </w:rPr>
                <w:t xml:space="preserve">“absolute value” of negative prices is used to increase exposure when prices are negative.  Finally, it incorporates a default e2 value in the Protocols, which </w:t>
              </w:r>
              <w:r w:rsidR="009E679E" w:rsidRPr="0026363C">
                <w:rPr>
                  <w:rFonts w:cs="Arial"/>
                </w:rPr>
                <w:t xml:space="preserve">is consistent with “Procedures for Setting Nodal Day Ahead Market (DAM) Credit Requirement Parameters,” which was an Other Binding Document (OBD) approved by the ERCOT Board of Directors in July of 2012. </w:t>
              </w:r>
              <w:r w:rsidR="009E679E">
                <w:rPr>
                  <w:rFonts w:cs="Arial"/>
                </w:rPr>
                <w:t xml:space="preserve"> Although</w:t>
              </w:r>
              <w:r w:rsidR="009E679E" w:rsidRPr="0026363C">
                <w:rPr>
                  <w:rFonts w:cs="Arial"/>
                </w:rPr>
                <w:t xml:space="preserve"> NPRR671, Incorporation of DAM Credit Parameters into Protocols, approved in April of 2015, attempted to incorporate that OBD into Protocols, </w:t>
              </w:r>
              <w:r w:rsidR="009E679E">
                <w:rPr>
                  <w:rFonts w:cs="Arial"/>
                </w:rPr>
                <w:t xml:space="preserve">it </w:t>
              </w:r>
              <w:r w:rsidR="009E679E" w:rsidRPr="0026363C">
                <w:rPr>
                  <w:rFonts w:cs="Arial"/>
                </w:rPr>
                <w:t xml:space="preserve">appears to have inadvertently not incorporated the default e2 value into the </w:t>
              </w:r>
              <w:r w:rsidR="009E679E" w:rsidRPr="00DF7081">
                <w:rPr>
                  <w:rFonts w:cs="Arial"/>
                </w:rPr>
                <w:t>Protocols at that time.  Finally, this NPRR clarifies the definitions of e-factors.</w:t>
              </w:r>
            </w:ins>
          </w:p>
        </w:tc>
      </w:tr>
      <w:tr w:rsidR="003F67ED" w:rsidRPr="00625E5D" w14:paraId="68EDFFE8" w14:textId="77777777" w:rsidTr="003F67E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28C122" w14:textId="77777777" w:rsidR="003F67ED" w:rsidRDefault="003F67ED" w:rsidP="001E1F50">
            <w:pPr>
              <w:pStyle w:val="Header"/>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2020C7C9" w14:textId="77777777" w:rsidR="009E679E" w:rsidRDefault="003F67ED" w:rsidP="009E679E">
            <w:pPr>
              <w:pStyle w:val="NormalArial"/>
              <w:spacing w:before="120" w:after="120"/>
              <w:rPr>
                <w:ins w:id="2" w:author="ERCOT 041224" w:date="2024-04-10T09:01:00Z"/>
              </w:rPr>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249D2D15" w14:textId="77777777" w:rsidR="009E679E" w:rsidRDefault="009E679E" w:rsidP="009E679E">
            <w:pPr>
              <w:pStyle w:val="NormalArial"/>
              <w:spacing w:before="120" w:after="120"/>
              <w:rPr>
                <w:ins w:id="3" w:author="ERCOT 041224" w:date="2024-04-10T09:01:00Z"/>
                <w:rFonts w:cs="Arial"/>
              </w:rPr>
            </w:pPr>
            <w:ins w:id="4" w:author="ERCOT 041224" w:date="2024-04-10T09:01:00Z">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ins>
          </w:p>
          <w:p w14:paraId="3CD747E9" w14:textId="4884D505" w:rsidR="009E679E" w:rsidRDefault="009E679E" w:rsidP="009E679E">
            <w:pPr>
              <w:pStyle w:val="NormalArial"/>
              <w:spacing w:before="120" w:after="120"/>
              <w:rPr>
                <w:ins w:id="5" w:author="ERCOT 041224" w:date="2024-04-10T09:01:00Z"/>
                <w:rFonts w:cs="Arial"/>
              </w:rPr>
            </w:pPr>
            <w:ins w:id="6" w:author="ERCOT 041224" w:date="2024-04-10T09:01:00Z">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ins>
          </w:p>
          <w:p w14:paraId="0285FAAA" w14:textId="29EE81D9" w:rsidR="003F67ED" w:rsidRPr="003F67ED" w:rsidRDefault="009E679E" w:rsidP="009E679E">
            <w:pPr>
              <w:pStyle w:val="NormalArial"/>
              <w:spacing w:before="120" w:after="120"/>
            </w:pPr>
            <w:ins w:id="7" w:author="ERCOT 041224" w:date="2024-04-10T09:01:00Z">
              <w:r>
                <w:rPr>
                  <w:rFonts w:cs="Arial"/>
                </w:rPr>
                <w:t xml:space="preserve">Finally, this NPRR  makes clarifications to the definition of e-factors.  </w:t>
              </w:r>
            </w:ins>
          </w:p>
        </w:tc>
      </w:tr>
    </w:tbl>
    <w:p w14:paraId="70262FD9" w14:textId="77777777" w:rsidR="003F67ED" w:rsidRPr="00090A43" w:rsidRDefault="003F67ED" w:rsidP="003F67ED">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p w14:paraId="2370889B" w14:textId="77777777" w:rsidR="008A75BA" w:rsidRPr="008A75BA" w:rsidRDefault="008A75BA" w:rsidP="008A75BA">
      <w:pPr>
        <w:keepNext/>
        <w:tabs>
          <w:tab w:val="left" w:pos="1080"/>
        </w:tabs>
        <w:spacing w:before="240" w:after="240"/>
        <w:ind w:left="1080" w:hanging="1080"/>
        <w:outlineLvl w:val="2"/>
        <w:rPr>
          <w:b/>
          <w:bCs/>
          <w:i/>
        </w:rPr>
      </w:pPr>
      <w:bookmarkStart w:id="8" w:name="_Toc68165062"/>
      <w:bookmarkEnd w:id="0"/>
      <w:r w:rsidRPr="008A75BA">
        <w:rPr>
          <w:b/>
          <w:bCs/>
          <w:i/>
          <w:szCs w:val="20"/>
        </w:rPr>
        <w:lastRenderedPageBreak/>
        <w:t>4.4.10</w:t>
      </w:r>
      <w:r w:rsidRPr="008A75BA">
        <w:rPr>
          <w:b/>
          <w:bCs/>
          <w:i/>
          <w:szCs w:val="20"/>
        </w:rPr>
        <w:tab/>
        <w:t>Credit Requirement for DAM Bids and Offers</w:t>
      </w:r>
      <w:bookmarkEnd w:id="8"/>
    </w:p>
    <w:p w14:paraId="2F357435" w14:textId="77777777" w:rsidR="008A75BA" w:rsidRPr="008A75BA" w:rsidRDefault="008A75BA" w:rsidP="008A75BA">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0B7DD30" w14:textId="77777777" w:rsidR="008A75BA" w:rsidRPr="008A75BA" w:rsidRDefault="008A75BA" w:rsidP="008A75BA">
      <w:pPr>
        <w:tabs>
          <w:tab w:val="left" w:pos="720"/>
        </w:tabs>
        <w:spacing w:after="240"/>
        <w:ind w:left="720" w:hanging="720"/>
      </w:pPr>
      <w:r w:rsidRPr="008A75BA">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18AD3C4D" w14:textId="77777777" w:rsidR="008A75BA" w:rsidRPr="008A75BA" w:rsidRDefault="008A75BA" w:rsidP="008A75BA">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48EF22D9" w14:textId="77777777" w:rsidR="008A75BA" w:rsidRPr="008A75BA" w:rsidRDefault="008A75BA" w:rsidP="008A75BA">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1918C69C" w14:textId="77777777" w:rsidR="008A75BA" w:rsidRPr="008A75BA" w:rsidRDefault="008A75BA" w:rsidP="008A75BA">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66881819" w14:textId="77777777" w:rsidR="008A75BA" w:rsidRPr="008A75BA" w:rsidRDefault="008A75BA" w:rsidP="008A75BA">
      <w:pPr>
        <w:tabs>
          <w:tab w:val="left" w:pos="720"/>
        </w:tabs>
        <w:spacing w:after="240"/>
        <w:ind w:left="720" w:hanging="720"/>
      </w:pPr>
      <w:r w:rsidRPr="008A75BA">
        <w:t>(6)</w:t>
      </w:r>
      <w:r w:rsidRPr="008A75BA">
        <w:tab/>
        <w:t xml:space="preserve">ERCOT shall calculate credit exposure for bids and offers in the DAM as follows: </w:t>
      </w:r>
    </w:p>
    <w:p w14:paraId="0E117796" w14:textId="77777777" w:rsidR="008A75BA" w:rsidRPr="008A75BA" w:rsidRDefault="008A75BA" w:rsidP="008A75BA">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4F257CAC" w14:textId="77777777" w:rsidR="008A75BA" w:rsidRPr="008A75BA" w:rsidRDefault="008A75BA" w:rsidP="008A75BA">
      <w:pPr>
        <w:spacing w:after="240"/>
        <w:ind w:left="2160" w:hanging="720"/>
      </w:pPr>
      <w:r w:rsidRPr="008A75BA">
        <w:t>(i)</w:t>
      </w:r>
      <w:r w:rsidRPr="008A75BA">
        <w:tab/>
        <w:t>If the price of the DAM Energy Bid is less than or equal to zero, the bid exposure price for that quantity will equal zero.</w:t>
      </w:r>
    </w:p>
    <w:p w14:paraId="6C2CC1C0" w14:textId="77777777" w:rsidR="008A75BA" w:rsidRPr="008A75BA" w:rsidRDefault="008A75BA" w:rsidP="008A75BA">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0C11D8D7" w14:textId="77777777" w:rsidR="008A75BA" w:rsidRPr="008A75BA" w:rsidRDefault="008A75BA" w:rsidP="008A75BA">
      <w:pPr>
        <w:spacing w:after="240"/>
        <w:ind w:left="2880" w:hanging="720"/>
        <w:rPr>
          <w:szCs w:val="20"/>
        </w:rPr>
      </w:pPr>
      <w:r w:rsidRPr="008A75BA">
        <w:rPr>
          <w:szCs w:val="20"/>
        </w:rPr>
        <w:t>(A)</w:t>
      </w:r>
      <w:r w:rsidRPr="008A75BA">
        <w:rPr>
          <w:szCs w:val="20"/>
        </w:rPr>
        <w:tab/>
        <w:t>The lesser of:</w:t>
      </w:r>
    </w:p>
    <w:p w14:paraId="23B86DC6" w14:textId="77777777" w:rsidR="008A75BA" w:rsidRPr="008A75BA" w:rsidRDefault="008A75BA" w:rsidP="008A75BA">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75580B36" w14:textId="77777777" w:rsidR="008A75BA" w:rsidRPr="008A75BA" w:rsidRDefault="008A75BA" w:rsidP="008A75BA">
      <w:pPr>
        <w:spacing w:after="240"/>
        <w:ind w:left="3600" w:hanging="720"/>
        <w:rPr>
          <w:szCs w:val="20"/>
        </w:rPr>
      </w:pPr>
      <w:r w:rsidRPr="008A75BA">
        <w:rPr>
          <w:szCs w:val="20"/>
        </w:rPr>
        <w:t>(2)</w:t>
      </w:r>
      <w:r w:rsidRPr="008A75BA">
        <w:rPr>
          <w:szCs w:val="20"/>
        </w:rPr>
        <w:tab/>
        <w:t>The bid price.</w:t>
      </w:r>
    </w:p>
    <w:p w14:paraId="4DB2FEFE" w14:textId="77777777" w:rsidR="008A75BA" w:rsidRPr="008A75BA" w:rsidRDefault="008A75BA" w:rsidP="008A75BA">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6ED3129" w14:textId="77777777" w:rsidR="008A75BA" w:rsidRPr="008A75BA" w:rsidRDefault="008A75BA" w:rsidP="008A75BA">
      <w:pPr>
        <w:spacing w:after="240"/>
        <w:ind w:left="3600" w:hanging="720"/>
        <w:rPr>
          <w:szCs w:val="20"/>
        </w:rPr>
      </w:pPr>
      <w:r w:rsidRPr="008A75BA">
        <w:rPr>
          <w:szCs w:val="20"/>
        </w:rPr>
        <w:lastRenderedPageBreak/>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3483D866" w14:textId="6F0D6F1B" w:rsidR="008A75BA" w:rsidRPr="008A75BA" w:rsidDel="001D4FB9" w:rsidRDefault="008A75BA" w:rsidP="008A75BA">
      <w:pPr>
        <w:ind w:left="3600"/>
        <w:rPr>
          <w:del w:id="9" w:author="ERCOT 041224" w:date="2024-04-09T16:27:00Z"/>
        </w:rPr>
      </w:pPr>
      <w:del w:id="10"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4111871D" w14:textId="716C4588" w:rsidR="008A75BA" w:rsidRPr="008A75BA" w:rsidDel="001D4FB9" w:rsidRDefault="008A75BA" w:rsidP="008A75BA">
      <w:pPr>
        <w:ind w:left="2880" w:firstLine="720"/>
        <w:rPr>
          <w:del w:id="11" w:author="ERCOT 041224" w:date="2024-04-09T16:27:00Z"/>
        </w:rPr>
      </w:pPr>
    </w:p>
    <w:p w14:paraId="58793701" w14:textId="032B4721" w:rsidR="008A75BA" w:rsidRPr="008A75BA" w:rsidDel="001D4FB9" w:rsidRDefault="008A75BA" w:rsidP="008A75BA">
      <w:pPr>
        <w:ind w:left="2880" w:firstLine="720"/>
        <w:rPr>
          <w:del w:id="12" w:author="ERCOT 041224" w:date="2024-04-09T16:27:00Z"/>
        </w:rPr>
      </w:pPr>
      <w:del w:id="13"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D40088A" w14:textId="2618CA74" w:rsidR="008A75BA" w:rsidRPr="008A75BA" w:rsidDel="001D4FB9" w:rsidRDefault="008A75BA" w:rsidP="008A75BA">
      <w:pPr>
        <w:ind w:left="2160"/>
        <w:rPr>
          <w:del w:id="14" w:author="ERCOT 041224" w:date="2024-04-09T16:27:00Z"/>
        </w:rPr>
      </w:pPr>
    </w:p>
    <w:p w14:paraId="12F96D46" w14:textId="316655ED" w:rsidR="001D4FB9" w:rsidRDefault="001D4FB9" w:rsidP="001D4FB9">
      <w:pPr>
        <w:spacing w:after="240"/>
        <w:ind w:left="3600"/>
        <w:rPr>
          <w:ins w:id="15" w:author="ERCOT 041224" w:date="2024-04-09T16:26:00Z"/>
        </w:rPr>
      </w:pPr>
      <w:ins w:id="16" w:author="ERCOT 041224" w:date="2024-04-09T16:26:00Z">
        <w:r>
          <w:t>Ratio1 = Min[1, Max[0, (∑</w:t>
        </w:r>
        <w:r>
          <w:rPr>
            <w:vertAlign w:val="subscript"/>
          </w:rPr>
          <w:t>h=1,24</w:t>
        </w:r>
        <w:r>
          <w:t xml:space="preserve"> </w:t>
        </w:r>
      </w:ins>
      <m:oMath>
        <m:nary>
          <m:naryPr>
            <m:chr m:val="∑"/>
            <m:grow m:val="1"/>
            <m:ctrlPr>
              <w:ins w:id="17" w:author="ERCOT 041224" w:date="2024-04-09T16:26:00Z">
                <w:rPr>
                  <w:rFonts w:ascii="Cambria Math" w:hAnsi="Cambria Math"/>
                </w:rPr>
              </w:ins>
            </m:ctrlPr>
          </m:naryPr>
          <m:sub>
            <m:r>
              <w:ins w:id="18" w:author="ERCOT 041224" w:date="2024-04-09T16:26:00Z">
                <w:rPr>
                  <w:rFonts w:ascii="Cambria Math" w:hAnsi="Cambria Math"/>
                </w:rPr>
                <m:t>p</m:t>
              </w:ins>
            </m:r>
          </m:sub>
          <m:sup>
            <m:r>
              <w:ins w:id="19" w:author="ERCOT 041224" w:date="2024-04-09T16:26:00Z">
                <w:rPr>
                  <w:rFonts w:ascii="Cambria Math" w:hAnsi="Cambria Math"/>
                </w:rPr>
                <m:t xml:space="preserve"> </m:t>
              </w:ins>
            </m:r>
          </m:sup>
          <m:e>
            <m:r>
              <w:ins w:id="20" w:author="ERCOT 041224" w:date="2024-04-09T16:26:00Z">
                <w:rPr>
                  <w:rFonts w:ascii="Cambria Math" w:hAnsi="Cambria Math"/>
                </w:rPr>
                <m:t xml:space="preserve"> </m:t>
              </w:ins>
            </m:r>
          </m:e>
        </m:nary>
      </m:oMath>
      <w:ins w:id="21" w:author="ERCOT 041224" w:date="2024-04-09T16:26:00Z">
        <w:r>
          <w:t>(</w:t>
        </w:r>
        <w:r>
          <w:rPr>
            <w:color w:val="000000"/>
          </w:rPr>
          <w:t>DAM EOB Cleared</w:t>
        </w:r>
        <w:r>
          <w:rPr>
            <w:i/>
            <w:vertAlign w:val="subscript"/>
          </w:rPr>
          <w:t xml:space="preserve"> h,</w:t>
        </w:r>
      </w:ins>
      <w:ins w:id="22" w:author="ERCOT 041224" w:date="2024-04-09T16:36:00Z">
        <w:r w:rsidR="00EF2B98">
          <w:rPr>
            <w:i/>
            <w:vertAlign w:val="subscript"/>
          </w:rPr>
          <w:t xml:space="preserve"> </w:t>
        </w:r>
      </w:ins>
      <w:ins w:id="23" w:author="ERCOT 041224" w:date="2024-04-09T16:26:00Z">
        <w:r>
          <w:rPr>
            <w:i/>
            <w:vertAlign w:val="subscript"/>
          </w:rPr>
          <w:t>p</w:t>
        </w:r>
        <w:r>
          <w:rPr>
            <w:i/>
          </w:rPr>
          <w:t xml:space="preserve"> </w:t>
        </w:r>
        <w:r>
          <w:rPr>
            <w:color w:val="000000"/>
          </w:rPr>
          <w:t>* DASPP</w:t>
        </w:r>
        <w:r>
          <w:rPr>
            <w:i/>
            <w:vertAlign w:val="subscript"/>
          </w:rPr>
          <w:t xml:space="preserve"> h,</w:t>
        </w:r>
      </w:ins>
      <w:ins w:id="24" w:author="ERCOT 041224" w:date="2024-04-09T16:36:00Z">
        <w:r w:rsidR="00EF2B98">
          <w:rPr>
            <w:i/>
            <w:vertAlign w:val="subscript"/>
          </w:rPr>
          <w:t xml:space="preserve"> </w:t>
        </w:r>
      </w:ins>
      <w:ins w:id="25" w:author="ERCOT 041224" w:date="2024-04-09T16:26:00Z">
        <w:r>
          <w:rPr>
            <w:i/>
            <w:vertAlign w:val="subscript"/>
          </w:rPr>
          <w:t xml:space="preserve">p </w:t>
        </w:r>
        <w:r>
          <w:t xml:space="preserve"> - </w:t>
        </w:r>
        <w:r>
          <w:rPr>
            <w:color w:val="000000"/>
          </w:rPr>
          <w:t>DAM EOO Cleared</w:t>
        </w:r>
        <w:r>
          <w:rPr>
            <w:i/>
            <w:vertAlign w:val="subscript"/>
          </w:rPr>
          <w:t xml:space="preserve"> h,</w:t>
        </w:r>
      </w:ins>
      <w:ins w:id="26" w:author="ERCOT 041224" w:date="2024-04-09T16:36:00Z">
        <w:r w:rsidR="00EF2B98">
          <w:rPr>
            <w:i/>
            <w:vertAlign w:val="subscript"/>
          </w:rPr>
          <w:t xml:space="preserve"> </w:t>
        </w:r>
      </w:ins>
      <w:ins w:id="27" w:author="ERCOT 041224" w:date="2024-04-09T16:26:00Z">
        <w:r>
          <w:rPr>
            <w:i/>
            <w:vertAlign w:val="subscript"/>
          </w:rPr>
          <w:t>p</w:t>
        </w:r>
        <w:r>
          <w:rPr>
            <w:i/>
          </w:rPr>
          <w:t xml:space="preserve"> </w:t>
        </w:r>
        <w:r>
          <w:rPr>
            <w:color w:val="000000"/>
          </w:rPr>
          <w:t>* DASPP</w:t>
        </w:r>
        <w:r>
          <w:rPr>
            <w:i/>
            <w:vertAlign w:val="subscript"/>
          </w:rPr>
          <w:t xml:space="preserve"> h,</w:t>
        </w:r>
      </w:ins>
      <w:ins w:id="28" w:author="ERCOT 041224" w:date="2024-04-09T16:36:00Z">
        <w:r w:rsidR="00EF2B98">
          <w:rPr>
            <w:i/>
            <w:vertAlign w:val="subscript"/>
          </w:rPr>
          <w:t xml:space="preserve"> </w:t>
        </w:r>
      </w:ins>
      <w:ins w:id="29"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30" w:author="ERCOT 041224" w:date="2024-04-09T16:36:00Z">
        <w:r w:rsidR="00EF2B98">
          <w:rPr>
            <w:i/>
            <w:vertAlign w:val="subscript"/>
          </w:rPr>
          <w:t xml:space="preserve"> </w:t>
        </w:r>
      </w:ins>
      <w:ins w:id="31" w:author="ERCOT 041224" w:date="2024-04-09T16:26:00Z">
        <w:r>
          <w:rPr>
            <w:i/>
            <w:vertAlign w:val="subscript"/>
          </w:rPr>
          <w:t>p</w:t>
        </w:r>
        <w:r>
          <w:rPr>
            <w:i/>
          </w:rPr>
          <w:t xml:space="preserve"> </w:t>
        </w:r>
        <w:r>
          <w:rPr>
            <w:color w:val="000000"/>
          </w:rPr>
          <w:t>* DASPP</w:t>
        </w:r>
        <w:r>
          <w:rPr>
            <w:i/>
            <w:vertAlign w:val="subscript"/>
          </w:rPr>
          <w:t xml:space="preserve"> h,</w:t>
        </w:r>
      </w:ins>
      <w:ins w:id="32" w:author="ERCOT 041224" w:date="2024-04-09T16:36:00Z">
        <w:r w:rsidR="00EF2B98">
          <w:rPr>
            <w:i/>
            <w:vertAlign w:val="subscript"/>
          </w:rPr>
          <w:t xml:space="preserve"> </w:t>
        </w:r>
      </w:ins>
      <w:ins w:id="33" w:author="ERCOT 041224" w:date="2024-04-09T16:26:00Z">
        <w:r>
          <w:rPr>
            <w:i/>
            <w:vertAlign w:val="subscript"/>
          </w:rPr>
          <w:t>p</w:t>
        </w:r>
        <w:r>
          <w:t>))/ (∑</w:t>
        </w:r>
        <w:r>
          <w:rPr>
            <w:vertAlign w:val="subscript"/>
          </w:rPr>
          <w:t xml:space="preserve"> h=1,24 </w:t>
        </w:r>
      </w:ins>
      <m:oMath>
        <m:nary>
          <m:naryPr>
            <m:chr m:val="∑"/>
            <m:grow m:val="1"/>
            <m:ctrlPr>
              <w:ins w:id="34" w:author="ERCOT 041224" w:date="2024-04-09T16:26:00Z">
                <w:rPr>
                  <w:rFonts w:ascii="Cambria Math" w:hAnsi="Cambria Math"/>
                </w:rPr>
              </w:ins>
            </m:ctrlPr>
          </m:naryPr>
          <m:sub>
            <m:r>
              <w:ins w:id="35" w:author="ERCOT 041224" w:date="2024-04-09T16:26:00Z">
                <w:rPr>
                  <w:rFonts w:ascii="Cambria Math" w:hAnsi="Cambria Math"/>
                </w:rPr>
                <m:t>p</m:t>
              </w:ins>
            </m:r>
          </m:sub>
          <m:sup>
            <m:r>
              <w:ins w:id="36" w:author="ERCOT 041224" w:date="2024-04-09T16:26:00Z">
                <w:rPr>
                  <w:rFonts w:ascii="Cambria Math" w:hAnsi="Cambria Math"/>
                </w:rPr>
                <m:t xml:space="preserve"> </m:t>
              </w:ins>
            </m:r>
          </m:sup>
          <m:e>
            <m:r>
              <w:ins w:id="37" w:author="ERCOT 041224" w:date="2024-04-09T16:26:00Z">
                <w:rPr>
                  <w:rFonts w:ascii="Cambria Math" w:hAnsi="Cambria Math"/>
                </w:rPr>
                <m:t xml:space="preserve"> </m:t>
              </w:ins>
            </m:r>
          </m:e>
        </m:nary>
      </m:oMath>
      <w:ins w:id="38" w:author="ERCOT 041224" w:date="2024-04-09T16:26:00Z">
        <w:r>
          <w:t>(</w:t>
        </w:r>
        <w:r>
          <w:rPr>
            <w:color w:val="000000"/>
          </w:rPr>
          <w:t>DAM EOB Cleared</w:t>
        </w:r>
        <w:r>
          <w:rPr>
            <w:i/>
            <w:vertAlign w:val="subscript"/>
          </w:rPr>
          <w:t xml:space="preserve"> h,</w:t>
        </w:r>
      </w:ins>
      <w:ins w:id="39" w:author="ERCOT 041224" w:date="2024-04-09T16:36:00Z">
        <w:r w:rsidR="00EF2B98">
          <w:rPr>
            <w:i/>
            <w:vertAlign w:val="subscript"/>
          </w:rPr>
          <w:t xml:space="preserve"> </w:t>
        </w:r>
      </w:ins>
      <w:ins w:id="40" w:author="ERCOT 041224" w:date="2024-04-09T16:26:00Z">
        <w:r>
          <w:rPr>
            <w:i/>
            <w:vertAlign w:val="subscript"/>
          </w:rPr>
          <w:t>p</w:t>
        </w:r>
        <w:r>
          <w:rPr>
            <w:i/>
          </w:rPr>
          <w:t xml:space="preserve"> </w:t>
        </w:r>
        <w:r>
          <w:rPr>
            <w:color w:val="000000"/>
          </w:rPr>
          <w:t>* DASPP</w:t>
        </w:r>
        <w:r>
          <w:rPr>
            <w:i/>
            <w:vertAlign w:val="subscript"/>
          </w:rPr>
          <w:t xml:space="preserve"> h,</w:t>
        </w:r>
      </w:ins>
      <w:ins w:id="41" w:author="ERCOT 041224" w:date="2024-04-09T16:36:00Z">
        <w:r w:rsidR="00EF2B98">
          <w:rPr>
            <w:i/>
            <w:vertAlign w:val="subscript"/>
          </w:rPr>
          <w:t xml:space="preserve"> </w:t>
        </w:r>
      </w:ins>
      <w:ins w:id="42" w:author="ERCOT 041224" w:date="2024-04-09T16:26:00Z">
        <w:r>
          <w:rPr>
            <w:i/>
            <w:vertAlign w:val="subscript"/>
          </w:rPr>
          <w:t>p</w:t>
        </w:r>
        <w:r>
          <w:t xml:space="preserve">)]] </w:t>
        </w:r>
      </w:ins>
    </w:p>
    <w:p w14:paraId="4208BB15" w14:textId="18141C29" w:rsidR="001D4FB9" w:rsidRDefault="001D4FB9" w:rsidP="001D4FB9">
      <w:pPr>
        <w:spacing w:after="240"/>
        <w:ind w:left="3600"/>
        <w:rPr>
          <w:ins w:id="43" w:author="ERCOT 041224" w:date="2024-04-09T16:26:00Z"/>
        </w:rPr>
      </w:pPr>
      <w:ins w:id="44"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45" w:author="ERCOT 041224" w:date="2024-04-09T16:26:00Z">
                <w:rPr>
                  <w:rFonts w:ascii="Cambria Math" w:hAnsi="Cambria Math"/>
                </w:rPr>
              </w:ins>
            </m:ctrlPr>
          </m:naryPr>
          <m:sub>
            <m:r>
              <w:ins w:id="46" w:author="ERCOT 041224" w:date="2024-04-09T16:26:00Z">
                <w:rPr>
                  <w:rFonts w:ascii="Cambria Math" w:hAnsi="Cambria Math"/>
                </w:rPr>
                <m:t>p</m:t>
              </w:ins>
            </m:r>
          </m:sub>
          <m:sup>
            <m:r>
              <w:ins w:id="47" w:author="ERCOT 041224" w:date="2024-04-09T16:26:00Z">
                <w:rPr>
                  <w:rFonts w:ascii="Cambria Math" w:hAnsi="Cambria Math"/>
                </w:rPr>
                <m:t xml:space="preserve"> </m:t>
              </w:ins>
            </m:r>
          </m:sup>
          <m:e>
            <m:r>
              <w:ins w:id="48" w:author="ERCOT 041224" w:date="2024-04-09T16:26:00Z">
                <w:rPr>
                  <w:rFonts w:ascii="Cambria Math" w:hAnsi="Cambria Math"/>
                </w:rPr>
                <m:t xml:space="preserve"> </m:t>
              </w:ins>
            </m:r>
          </m:e>
        </m:nary>
      </m:oMath>
      <w:ins w:id="49" w:author="ERCOT 041224" w:date="2024-04-09T16:26:00Z">
        <w:r>
          <w:t>(</w:t>
        </w:r>
        <w:r>
          <w:rPr>
            <w:color w:val="000000"/>
          </w:rPr>
          <w:t>DAM EOB Cleared</w:t>
        </w:r>
        <w:r>
          <w:rPr>
            <w:i/>
            <w:vertAlign w:val="subscript"/>
          </w:rPr>
          <w:t xml:space="preserve"> h,</w:t>
        </w:r>
      </w:ins>
      <w:ins w:id="50" w:author="ERCOT 041224" w:date="2024-04-09T16:37:00Z">
        <w:r w:rsidR="00EF2B98">
          <w:rPr>
            <w:i/>
            <w:vertAlign w:val="subscript"/>
          </w:rPr>
          <w:t xml:space="preserve"> </w:t>
        </w:r>
      </w:ins>
      <w:ins w:id="51" w:author="ERCOT 041224" w:date="2024-04-09T16:26:00Z">
        <w:r>
          <w:rPr>
            <w:i/>
            <w:vertAlign w:val="subscript"/>
          </w:rPr>
          <w:t>p</w:t>
        </w:r>
        <w:r>
          <w:rPr>
            <w:i/>
          </w:rPr>
          <w:t xml:space="preserve"> </w:t>
        </w:r>
        <w:r>
          <w:rPr>
            <w:color w:val="000000"/>
          </w:rPr>
          <w:t>* DASPP</w:t>
        </w:r>
        <w:r>
          <w:rPr>
            <w:i/>
            <w:vertAlign w:val="subscript"/>
          </w:rPr>
          <w:t xml:space="preserve"> h,</w:t>
        </w:r>
      </w:ins>
      <w:ins w:id="52" w:author="ERCOT 041224" w:date="2024-04-09T16:36:00Z">
        <w:r w:rsidR="00EF2B98">
          <w:rPr>
            <w:i/>
            <w:vertAlign w:val="subscript"/>
          </w:rPr>
          <w:t xml:space="preserve"> </w:t>
        </w:r>
      </w:ins>
      <w:ins w:id="53" w:author="ERCOT 041224" w:date="2024-04-09T16:26:00Z">
        <w:r>
          <w:rPr>
            <w:i/>
            <w:vertAlign w:val="subscript"/>
          </w:rPr>
          <w:t xml:space="preserve">p </w:t>
        </w:r>
        <w:r>
          <w:t>) = 0</w:t>
        </w:r>
      </w:ins>
    </w:p>
    <w:p w14:paraId="09D75B50" w14:textId="77777777" w:rsidR="001D4FB9" w:rsidRDefault="001D4FB9" w:rsidP="001D4FB9">
      <w:pPr>
        <w:rPr>
          <w:ins w:id="54" w:author="ERCOT 041224" w:date="2024-04-09T16:28:00Z"/>
        </w:rPr>
      </w:pPr>
      <w:ins w:id="55"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1D4FB9" w14:paraId="7B9BFDF5" w14:textId="77777777" w:rsidTr="00EF2B98">
        <w:trPr>
          <w:cantSplit/>
          <w:tblHeader/>
          <w:ins w:id="56" w:author="ERCOT 041224" w:date="2024-04-09T16:28:00Z"/>
        </w:trPr>
        <w:tc>
          <w:tcPr>
            <w:tcW w:w="1201" w:type="pct"/>
          </w:tcPr>
          <w:p w14:paraId="25D6C143" w14:textId="77777777" w:rsidR="001D4FB9" w:rsidRDefault="001D4FB9" w:rsidP="002F0CB5">
            <w:pPr>
              <w:pStyle w:val="TableHead"/>
              <w:rPr>
                <w:ins w:id="57" w:author="ERCOT 041224" w:date="2024-04-09T16:28:00Z"/>
              </w:rPr>
            </w:pPr>
            <w:ins w:id="58" w:author="ERCOT 041224" w:date="2024-04-09T16:28:00Z">
              <w:r>
                <w:t>Variable</w:t>
              </w:r>
            </w:ins>
          </w:p>
        </w:tc>
        <w:tc>
          <w:tcPr>
            <w:tcW w:w="771" w:type="pct"/>
          </w:tcPr>
          <w:p w14:paraId="3AC0FFD5" w14:textId="77777777" w:rsidR="001D4FB9" w:rsidRDefault="001D4FB9" w:rsidP="002F0CB5">
            <w:pPr>
              <w:pStyle w:val="TableHead"/>
              <w:rPr>
                <w:ins w:id="59" w:author="ERCOT 041224" w:date="2024-04-09T16:28:00Z"/>
              </w:rPr>
            </w:pPr>
            <w:ins w:id="60" w:author="ERCOT 041224" w:date="2024-04-09T16:28:00Z">
              <w:r>
                <w:t>Unit</w:t>
              </w:r>
            </w:ins>
          </w:p>
        </w:tc>
        <w:tc>
          <w:tcPr>
            <w:tcW w:w="3028" w:type="pct"/>
          </w:tcPr>
          <w:p w14:paraId="192355B7" w14:textId="77777777" w:rsidR="001D4FB9" w:rsidRDefault="001D4FB9" w:rsidP="002F0CB5">
            <w:pPr>
              <w:pStyle w:val="TableHead"/>
              <w:rPr>
                <w:ins w:id="61" w:author="ERCOT 041224" w:date="2024-04-09T16:28:00Z"/>
              </w:rPr>
            </w:pPr>
            <w:ins w:id="62" w:author="ERCOT 041224" w:date="2024-04-09T16:28:00Z">
              <w:r>
                <w:t>Definition</w:t>
              </w:r>
            </w:ins>
          </w:p>
        </w:tc>
      </w:tr>
      <w:tr w:rsidR="007E50C2" w14:paraId="75217B25" w14:textId="77777777" w:rsidTr="00EF2B98">
        <w:trPr>
          <w:cantSplit/>
          <w:tblHeader/>
          <w:ins w:id="63" w:author="ERCOT 041224" w:date="2024-04-09T16:31:00Z"/>
        </w:trPr>
        <w:tc>
          <w:tcPr>
            <w:tcW w:w="1201" w:type="pct"/>
          </w:tcPr>
          <w:p w14:paraId="14ED5056" w14:textId="117215F5" w:rsidR="007E50C2" w:rsidRPr="00EF2B98" w:rsidRDefault="007E50C2" w:rsidP="007E50C2">
            <w:pPr>
              <w:pStyle w:val="TableHead"/>
              <w:rPr>
                <w:ins w:id="64" w:author="ERCOT 041224" w:date="2024-04-09T16:31:00Z"/>
                <w:b w:val="0"/>
                <w:bCs/>
              </w:rPr>
            </w:pPr>
            <w:ins w:id="65"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6F2FA00C" w14:textId="31944580" w:rsidR="007E50C2" w:rsidRPr="007E50C2" w:rsidRDefault="007E50C2" w:rsidP="007E50C2">
            <w:pPr>
              <w:pStyle w:val="TableHead"/>
              <w:rPr>
                <w:ins w:id="66" w:author="ERCOT 041224" w:date="2024-04-09T16:31:00Z"/>
                <w:b w:val="0"/>
                <w:bCs/>
              </w:rPr>
            </w:pPr>
            <w:ins w:id="67" w:author="ERCOT 041224" w:date="2024-04-11T15:03:00Z">
              <w:r w:rsidRPr="007E50C2">
                <w:rPr>
                  <w:b w:val="0"/>
                  <w:bCs/>
                </w:rPr>
                <w:t>MWh</w:t>
              </w:r>
            </w:ins>
          </w:p>
        </w:tc>
        <w:tc>
          <w:tcPr>
            <w:tcW w:w="3028" w:type="pct"/>
          </w:tcPr>
          <w:p w14:paraId="111BDE07" w14:textId="743211E4" w:rsidR="007E50C2" w:rsidRPr="00EF2B98" w:rsidRDefault="007E50C2" w:rsidP="007E50C2">
            <w:pPr>
              <w:pStyle w:val="TableHead"/>
              <w:spacing w:after="0"/>
              <w:rPr>
                <w:ins w:id="68" w:author="ERCOT 041224" w:date="2024-04-09T16:31:00Z"/>
                <w:b w:val="0"/>
                <w:bCs/>
              </w:rPr>
            </w:pPr>
            <w:ins w:id="69" w:author="ERCOT 041224" w:date="2024-04-09T16:33:00Z">
              <w:r w:rsidRPr="00EF2B98">
                <w:rPr>
                  <w:b w:val="0"/>
                  <w:bCs/>
                  <w:i/>
                </w:rPr>
                <w:t>DAM Energy Only Bids Cleared</w:t>
              </w:r>
            </w:ins>
            <w:ins w:id="70" w:author="ERCOT 041224" w:date="2024-04-09T16:34:00Z">
              <w:r w:rsidRPr="00EF2B98">
                <w:rPr>
                  <w:b w:val="0"/>
                  <w:bCs/>
                  <w:i/>
                </w:rPr>
                <w:t>.</w:t>
              </w:r>
            </w:ins>
            <w:ins w:id="71" w:author="ERCOT 041224" w:date="2024-04-09T16:33:00Z">
              <w:r w:rsidRPr="00EF2B98">
                <w:rPr>
                  <w:b w:val="0"/>
                  <w:bCs/>
                </w:rPr>
                <w:t xml:space="preserve"> </w:t>
              </w:r>
            </w:ins>
            <w:ins w:id="72" w:author="ERCOT 041224" w:date="2024-04-09T16:34:00Z">
              <w:r w:rsidRPr="00EF2B98">
                <w:rPr>
                  <w:b w:val="0"/>
                  <w:bCs/>
                </w:rPr>
                <w:t xml:space="preserve"> DAM Energy Only Bids Cleared </w:t>
              </w:r>
            </w:ins>
            <w:ins w:id="73" w:author="ERCOT 041224" w:date="2024-04-09T16:33:00Z">
              <w:r w:rsidRPr="00EF2B98">
                <w:rPr>
                  <w:b w:val="0"/>
                  <w:bCs/>
                </w:rPr>
                <w:t xml:space="preserve">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7E50C2" w14:paraId="59ED2604" w14:textId="77777777" w:rsidTr="00EF2B98">
        <w:trPr>
          <w:cantSplit/>
          <w:tblHeader/>
          <w:ins w:id="74" w:author="ERCOT 041224" w:date="2024-04-09T16:31:00Z"/>
        </w:trPr>
        <w:tc>
          <w:tcPr>
            <w:tcW w:w="1201" w:type="pct"/>
          </w:tcPr>
          <w:p w14:paraId="56451A5E" w14:textId="75CD9B44" w:rsidR="007E50C2" w:rsidRPr="00EF2B98" w:rsidRDefault="007E50C2" w:rsidP="007E50C2">
            <w:pPr>
              <w:pStyle w:val="TableHead"/>
              <w:rPr>
                <w:ins w:id="75" w:author="ERCOT 041224" w:date="2024-04-09T16:31:00Z"/>
                <w:b w:val="0"/>
                <w:bCs/>
              </w:rPr>
            </w:pPr>
            <w:ins w:id="76" w:author="ERCOT 041224" w:date="2024-04-09T16:33:00Z">
              <w:r w:rsidRPr="00EF2B98">
                <w:rPr>
                  <w:b w:val="0"/>
                  <w:bCs/>
                </w:rPr>
                <w:t>DAM EOO Cleared</w:t>
              </w:r>
              <w:r w:rsidRPr="00EF2B98">
                <w:rPr>
                  <w:b w:val="0"/>
                  <w:bCs/>
                  <w:i/>
                  <w:vertAlign w:val="subscript"/>
                </w:rPr>
                <w:t xml:space="preserve"> h, p</w:t>
              </w:r>
            </w:ins>
          </w:p>
        </w:tc>
        <w:tc>
          <w:tcPr>
            <w:tcW w:w="771" w:type="pct"/>
          </w:tcPr>
          <w:p w14:paraId="34117BB0" w14:textId="203B0CE7" w:rsidR="007E50C2" w:rsidRPr="007E50C2" w:rsidRDefault="007E50C2" w:rsidP="007E50C2">
            <w:pPr>
              <w:pStyle w:val="TableHead"/>
              <w:rPr>
                <w:ins w:id="77" w:author="ERCOT 041224" w:date="2024-04-09T16:31:00Z"/>
                <w:b w:val="0"/>
                <w:bCs/>
              </w:rPr>
            </w:pPr>
            <w:ins w:id="78" w:author="ERCOT 041224" w:date="2024-04-11T15:03:00Z">
              <w:r w:rsidRPr="007E50C2">
                <w:rPr>
                  <w:b w:val="0"/>
                  <w:bCs/>
                </w:rPr>
                <w:t>MWh</w:t>
              </w:r>
            </w:ins>
          </w:p>
        </w:tc>
        <w:tc>
          <w:tcPr>
            <w:tcW w:w="3028" w:type="pct"/>
          </w:tcPr>
          <w:p w14:paraId="1DC2EC3A" w14:textId="54B73866" w:rsidR="007E50C2" w:rsidRPr="00EF2B98" w:rsidRDefault="007E50C2" w:rsidP="007E50C2">
            <w:pPr>
              <w:pStyle w:val="TableHead"/>
              <w:spacing w:after="0"/>
              <w:rPr>
                <w:ins w:id="79" w:author="ERCOT 041224" w:date="2024-04-09T16:31:00Z"/>
                <w:b w:val="0"/>
                <w:bCs/>
              </w:rPr>
            </w:pPr>
            <w:ins w:id="80" w:author="ERCOT 041224" w:date="2024-04-09T16:32:00Z">
              <w:r w:rsidRPr="00EF2B98">
                <w:rPr>
                  <w:b w:val="0"/>
                  <w:bCs/>
                  <w:i/>
                  <w:iCs w:val="0"/>
                </w:rPr>
                <w:t>DAM Energy Only Offers Cleared</w:t>
              </w:r>
            </w:ins>
            <w:ins w:id="81" w:author="ERCOT 041224" w:date="2024-04-09T16:33:00Z">
              <w:r>
                <w:rPr>
                  <w:b w:val="0"/>
                  <w:bCs/>
                </w:rPr>
                <w:t>.</w:t>
              </w:r>
            </w:ins>
            <w:ins w:id="82" w:author="ERCOT 041224" w:date="2024-04-09T16:32:00Z">
              <w:r w:rsidRPr="00EF2B98">
                <w:rPr>
                  <w:b w:val="0"/>
                  <w:bCs/>
                </w:rPr>
                <w:t xml:space="preserve"> </w:t>
              </w:r>
            </w:ins>
            <w:ins w:id="83" w:author="ERCOT 041224" w:date="2024-04-09T16:33:00Z">
              <w:r>
                <w:rPr>
                  <w:b w:val="0"/>
                  <w:bCs/>
                </w:rPr>
                <w:t xml:space="preserve"> </w:t>
              </w:r>
              <w:r w:rsidRPr="00EF2B98">
                <w:rPr>
                  <w:b w:val="0"/>
                  <w:bCs/>
                </w:rPr>
                <w:t xml:space="preserve">DAM Energy Only Offers Cleared </w:t>
              </w:r>
            </w:ins>
            <w:ins w:id="84" w:author="ERCOT 041224" w:date="2024-04-09T16:32:00Z">
              <w:r w:rsidRPr="00EF2B98">
                <w:rPr>
                  <w:b w:val="0"/>
                  <w:bCs/>
                </w:rPr>
                <w:t xml:space="preserve">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7E50C2" w14:paraId="339ED6BD" w14:textId="77777777" w:rsidTr="00EF2B98">
        <w:trPr>
          <w:cantSplit/>
          <w:ins w:id="85" w:author="ERCOT 041224" w:date="2024-04-09T16:28:00Z"/>
        </w:trPr>
        <w:tc>
          <w:tcPr>
            <w:tcW w:w="1201" w:type="pct"/>
          </w:tcPr>
          <w:p w14:paraId="2A6A8DDA" w14:textId="2C981327" w:rsidR="007E50C2" w:rsidRDefault="007E50C2" w:rsidP="007E50C2">
            <w:pPr>
              <w:pStyle w:val="TableBody"/>
              <w:rPr>
                <w:ins w:id="86" w:author="ERCOT 041224" w:date="2024-04-09T16:28:00Z"/>
                <w:lang w:val="pt-BR"/>
              </w:rPr>
            </w:pPr>
            <w:ins w:id="87" w:author="ERCOT 041224" w:date="2024-04-09T16:32:00Z">
              <w:r>
                <w:t>DAM TPO Cleared</w:t>
              </w:r>
              <w:r>
                <w:rPr>
                  <w:i/>
                  <w:vertAlign w:val="subscript"/>
                </w:rPr>
                <w:t xml:space="preserve"> h, p</w:t>
              </w:r>
            </w:ins>
          </w:p>
        </w:tc>
        <w:tc>
          <w:tcPr>
            <w:tcW w:w="771" w:type="pct"/>
          </w:tcPr>
          <w:p w14:paraId="54D0A2C2" w14:textId="146AC5C0" w:rsidR="007E50C2" w:rsidRDefault="007E50C2" w:rsidP="007E50C2">
            <w:pPr>
              <w:pStyle w:val="TableBody"/>
              <w:rPr>
                <w:ins w:id="88" w:author="ERCOT 041224" w:date="2024-04-09T16:28:00Z"/>
              </w:rPr>
            </w:pPr>
            <w:ins w:id="89" w:author="ERCOT 041224" w:date="2024-04-11T15:03:00Z">
              <w:r>
                <w:t>MWh</w:t>
              </w:r>
            </w:ins>
          </w:p>
        </w:tc>
        <w:tc>
          <w:tcPr>
            <w:tcW w:w="3028" w:type="pct"/>
          </w:tcPr>
          <w:p w14:paraId="6300E004" w14:textId="3DE3EA9C" w:rsidR="007E50C2" w:rsidRDefault="007E50C2" w:rsidP="007E50C2">
            <w:pPr>
              <w:pStyle w:val="TableBody"/>
              <w:rPr>
                <w:ins w:id="90" w:author="ERCOT 041224" w:date="2024-04-09T16:28:00Z"/>
              </w:rPr>
            </w:pPr>
            <w:ins w:id="91" w:author="ERCOT 041224" w:date="2024-04-09T16:31: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1D4FB9" w14:paraId="73CB8EC5" w14:textId="77777777" w:rsidTr="00EF2B98">
        <w:trPr>
          <w:cantSplit/>
          <w:ins w:id="92" w:author="ERCOT 041224" w:date="2024-04-09T16:28:00Z"/>
        </w:trPr>
        <w:tc>
          <w:tcPr>
            <w:tcW w:w="1201" w:type="pct"/>
          </w:tcPr>
          <w:p w14:paraId="6FA0EFF7" w14:textId="57671647" w:rsidR="001D4FB9" w:rsidRPr="00EF2B98" w:rsidRDefault="00EF2B98" w:rsidP="002F0CB5">
            <w:pPr>
              <w:pStyle w:val="TableBody"/>
              <w:rPr>
                <w:ins w:id="93" w:author="ERCOT 041224" w:date="2024-04-09T16:28:00Z"/>
                <w:i/>
                <w:iCs w:val="0"/>
              </w:rPr>
            </w:pPr>
            <w:ins w:id="94" w:author="ERCOT 041224" w:date="2024-04-09T16:30:00Z">
              <w:r w:rsidRPr="00EF2B98">
                <w:rPr>
                  <w:i/>
                  <w:iCs w:val="0"/>
                </w:rPr>
                <w:t>h</w:t>
              </w:r>
            </w:ins>
          </w:p>
        </w:tc>
        <w:tc>
          <w:tcPr>
            <w:tcW w:w="771" w:type="pct"/>
          </w:tcPr>
          <w:p w14:paraId="0C22D8BC" w14:textId="39310AD3" w:rsidR="001D4FB9" w:rsidRDefault="00EF2B98" w:rsidP="002F0CB5">
            <w:pPr>
              <w:pStyle w:val="TableBody"/>
              <w:rPr>
                <w:ins w:id="95" w:author="ERCOT 041224" w:date="2024-04-09T16:28:00Z"/>
              </w:rPr>
            </w:pPr>
            <w:ins w:id="96" w:author="ERCOT 041224" w:date="2024-04-09T16:30:00Z">
              <w:r>
                <w:t>none</w:t>
              </w:r>
            </w:ins>
          </w:p>
        </w:tc>
        <w:tc>
          <w:tcPr>
            <w:tcW w:w="3028" w:type="pct"/>
          </w:tcPr>
          <w:p w14:paraId="2FE15D78" w14:textId="782EBAF0" w:rsidR="001D4FB9" w:rsidRDefault="00EF2B98" w:rsidP="002F0CB5">
            <w:pPr>
              <w:pStyle w:val="TableBody"/>
              <w:rPr>
                <w:ins w:id="97" w:author="ERCOT 041224" w:date="2024-04-09T16:28:00Z"/>
              </w:rPr>
            </w:pPr>
            <w:ins w:id="98" w:author="ERCOT 041224" w:date="2024-04-09T16:40:00Z">
              <w:r>
                <w:t xml:space="preserve">An </w:t>
              </w:r>
            </w:ins>
            <w:ins w:id="99" w:author="ERCOT 041224" w:date="2024-04-09T16:30:00Z">
              <w:r>
                <w:t>Operating Hour.</w:t>
              </w:r>
            </w:ins>
          </w:p>
        </w:tc>
      </w:tr>
      <w:tr w:rsidR="001D4FB9" w14:paraId="08A5E618" w14:textId="77777777" w:rsidTr="00EF2B98">
        <w:trPr>
          <w:cantSplit/>
          <w:ins w:id="100" w:author="ERCOT 041224" w:date="2024-04-09T16:28:00Z"/>
        </w:trPr>
        <w:tc>
          <w:tcPr>
            <w:tcW w:w="1201" w:type="pct"/>
          </w:tcPr>
          <w:p w14:paraId="63311506" w14:textId="167E71F8" w:rsidR="001D4FB9" w:rsidRPr="00EF2B98" w:rsidRDefault="00EF2B98" w:rsidP="002F0CB5">
            <w:pPr>
              <w:pStyle w:val="TableBody"/>
              <w:rPr>
                <w:ins w:id="101" w:author="ERCOT 041224" w:date="2024-04-09T16:28:00Z"/>
                <w:i/>
                <w:iCs w:val="0"/>
              </w:rPr>
            </w:pPr>
            <w:ins w:id="102" w:author="ERCOT 041224" w:date="2024-04-09T16:30:00Z">
              <w:r w:rsidRPr="00EF2B98">
                <w:rPr>
                  <w:i/>
                  <w:iCs w:val="0"/>
                </w:rPr>
                <w:t>p</w:t>
              </w:r>
            </w:ins>
          </w:p>
        </w:tc>
        <w:tc>
          <w:tcPr>
            <w:tcW w:w="771" w:type="pct"/>
          </w:tcPr>
          <w:p w14:paraId="6D0071F3" w14:textId="7C805AD0" w:rsidR="001D4FB9" w:rsidRDefault="00EF2B98" w:rsidP="002F0CB5">
            <w:pPr>
              <w:pStyle w:val="TableBody"/>
              <w:rPr>
                <w:ins w:id="103" w:author="ERCOT 041224" w:date="2024-04-09T16:28:00Z"/>
              </w:rPr>
            </w:pPr>
            <w:ins w:id="104" w:author="ERCOT 041224" w:date="2024-04-09T16:30:00Z">
              <w:r>
                <w:t>none</w:t>
              </w:r>
            </w:ins>
          </w:p>
        </w:tc>
        <w:tc>
          <w:tcPr>
            <w:tcW w:w="3028" w:type="pct"/>
          </w:tcPr>
          <w:p w14:paraId="45207143" w14:textId="68FE0BD1" w:rsidR="001D4FB9" w:rsidRPr="00EF2B98" w:rsidRDefault="00EF2B98" w:rsidP="002F0CB5">
            <w:pPr>
              <w:pStyle w:val="TableBody"/>
              <w:rPr>
                <w:ins w:id="105" w:author="ERCOT 041224" w:date="2024-04-09T16:28:00Z"/>
                <w:iCs w:val="0"/>
              </w:rPr>
            </w:pPr>
            <w:ins w:id="106" w:author="ERCOT 041224" w:date="2024-04-09T16:30:00Z">
              <w:r w:rsidRPr="00EF2B98">
                <w:rPr>
                  <w:iCs w:val="0"/>
                </w:rPr>
                <w:t>A Settlement Point.</w:t>
              </w:r>
            </w:ins>
          </w:p>
        </w:tc>
      </w:tr>
    </w:tbl>
    <w:p w14:paraId="3EE16187" w14:textId="77777777" w:rsidR="007E50C2" w:rsidRDefault="008A75BA" w:rsidP="007E50C2">
      <w:pPr>
        <w:spacing w:before="240" w:after="240"/>
        <w:ind w:left="3600" w:hanging="720"/>
        <w:rPr>
          <w:ins w:id="107" w:author="ERCOT 041224" w:date="2024-04-11T15:04:00Z"/>
        </w:rPr>
      </w:pPr>
      <w:r w:rsidRPr="008A75BA">
        <w:t>(2)</w:t>
      </w:r>
      <w:r w:rsidRPr="008A75BA">
        <w:tab/>
      </w:r>
      <w:ins w:id="108" w:author="ERCOT 041224" w:date="2024-04-11T15:04:00Z">
        <w:r w:rsidR="007E50C2" w:rsidRPr="00B71DEE">
          <w:t>Default values are outlined in paragraph (10) below.</w:t>
        </w:r>
      </w:ins>
    </w:p>
    <w:p w14:paraId="5C94748B" w14:textId="6767557A" w:rsidR="008A75BA" w:rsidRPr="008A75BA" w:rsidRDefault="007E50C2" w:rsidP="007E50C2">
      <w:pPr>
        <w:spacing w:after="240"/>
        <w:ind w:left="3600" w:hanging="720"/>
      </w:pPr>
      <w:ins w:id="109" w:author="ERCOT 041224" w:date="2024-04-11T15:04:00Z">
        <w:r>
          <w:t>(3)</w:t>
        </w:r>
        <w:r>
          <w:tab/>
        </w:r>
      </w:ins>
      <w:ins w:id="110" w:author="ERCOT 041224" w:date="2024-04-09T16:28:00Z">
        <w:r w:rsidR="001D4FB9">
          <w:t xml:space="preserve">A </w:t>
        </w:r>
      </w:ins>
      <w:ins w:id="111" w:author="ERCOT 041224" w:date="2024-04-09T16:27:00Z">
        <w:r w:rsidR="001D4FB9">
          <w:t>Counter-Party may</w:t>
        </w:r>
        <w:r w:rsidR="001D4FB9" w:rsidRPr="001F2D3F">
          <w:t xml:space="preserve"> request for favorable treatment as described in paragraph (7)</w:t>
        </w:r>
        <w:r w:rsidR="001D4FB9">
          <w:t xml:space="preserve"> </w:t>
        </w:r>
      </w:ins>
      <w:ins w:id="112" w:author="ERCOT 041224" w:date="2024-04-09T16:28:00Z">
        <w:r w:rsidR="001D4FB9">
          <w:t xml:space="preserve">below </w:t>
        </w:r>
      </w:ins>
      <w:ins w:id="113" w:author="ERCOT 041224" w:date="2024-04-09T16:27:00Z">
        <w:r w:rsidR="001D4FB9">
          <w:t>and, upon ERCOT agreeing to such request,</w:t>
        </w:r>
        <w:r w:rsidR="001D4FB9" w:rsidRPr="001F2D3F">
          <w:t xml:space="preserve"> </w:t>
        </w:r>
      </w:ins>
      <w:r w:rsidR="008A75BA" w:rsidRPr="008A75BA">
        <w:t xml:space="preserve">ERCOT may adjust </w:t>
      </w:r>
      <w:r w:rsidR="008A75BA" w:rsidRPr="008A75BA">
        <w:rPr>
          <w:i/>
        </w:rPr>
        <w:t>e1</w:t>
      </w:r>
      <w:r w:rsidR="008A75BA" w:rsidRPr="008A75BA">
        <w:t xml:space="preserve"> by changing the quantity of bids or offers to the values reported by the Counter-Party in paragraph (</w:t>
      </w:r>
      <w:ins w:id="114" w:author="ERCOT 041224" w:date="2024-04-09T16:49:00Z">
        <w:r w:rsidR="00700BBC">
          <w:t>7</w:t>
        </w:r>
      </w:ins>
      <w:del w:id="115" w:author="ERCOT 041224" w:date="2024-04-09T16:49:00Z">
        <w:r w:rsidR="008A75BA" w:rsidRPr="008A75BA" w:rsidDel="00700BBC">
          <w:delText>8</w:delText>
        </w:r>
      </w:del>
      <w:r w:rsidR="008A75BA" w:rsidRPr="008A75BA">
        <w:t>) below or based on information available to ERCOT.</w:t>
      </w:r>
    </w:p>
    <w:p w14:paraId="4647CD3D" w14:textId="2C997575" w:rsidR="008A75BA" w:rsidRPr="008A75BA" w:rsidRDefault="008A75BA" w:rsidP="001D4FB9">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75BA" w:rsidRPr="008A75BA" w14:paraId="4480243F" w14:textId="77777777" w:rsidTr="004B6255">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B9987B5" w14:textId="77777777" w:rsidR="008A75BA" w:rsidRPr="008A75BA" w:rsidRDefault="008A75BA" w:rsidP="008A75BA">
            <w:pPr>
              <w:spacing w:before="120" w:after="240"/>
              <w:rPr>
                <w:b/>
                <w:i/>
                <w:iCs/>
              </w:rPr>
            </w:pPr>
            <w:r w:rsidRPr="008A75BA">
              <w:rPr>
                <w:b/>
                <w:i/>
                <w:iCs/>
              </w:rPr>
              <w:t>[NPRR1014:  Replace paragraph (a) above with the following upon system implementation:]</w:t>
            </w:r>
          </w:p>
          <w:p w14:paraId="5BF80FD5" w14:textId="77777777" w:rsidR="008A75BA" w:rsidRPr="008A75BA" w:rsidRDefault="008A75BA" w:rsidP="008A75BA">
            <w:pPr>
              <w:spacing w:after="240"/>
              <w:ind w:left="1440" w:hanging="720"/>
              <w:rPr>
                <w:szCs w:val="20"/>
              </w:rPr>
            </w:pPr>
            <w:r w:rsidRPr="008A75BA">
              <w:rPr>
                <w:szCs w:val="20"/>
              </w:rPr>
              <w:lastRenderedPageBreak/>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5684397E" w14:textId="77777777" w:rsidR="008A75BA" w:rsidRPr="008A75BA" w:rsidRDefault="008A75BA" w:rsidP="008A75BA">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299E6BD2" w14:textId="77777777" w:rsidR="008A75BA" w:rsidRPr="008A75BA" w:rsidRDefault="008A75BA" w:rsidP="008A75BA">
            <w:pPr>
              <w:spacing w:after="240"/>
              <w:ind w:left="2160" w:hanging="720"/>
            </w:pPr>
            <w:r w:rsidRPr="008A75BA">
              <w:t>(ii)</w:t>
            </w:r>
            <w:r w:rsidRPr="008A75BA">
              <w:tab/>
              <w:t>If the price of the DAM Energy Bid or the price on the bid portion of an Energy Bid/Offer Curve is greater than zero, the bid exposure price for that quantity will equal the greater of zero or the sum of (A) and (B):</w:t>
            </w:r>
          </w:p>
          <w:p w14:paraId="3D9B10FC" w14:textId="77777777" w:rsidR="008A75BA" w:rsidRPr="008A75BA" w:rsidRDefault="008A75BA" w:rsidP="008A75BA">
            <w:pPr>
              <w:spacing w:after="240"/>
              <w:ind w:left="2880" w:hanging="720"/>
              <w:rPr>
                <w:szCs w:val="20"/>
              </w:rPr>
            </w:pPr>
            <w:r w:rsidRPr="008A75BA">
              <w:rPr>
                <w:szCs w:val="20"/>
              </w:rPr>
              <w:t>(A)</w:t>
            </w:r>
            <w:r w:rsidRPr="008A75BA">
              <w:rPr>
                <w:szCs w:val="20"/>
              </w:rPr>
              <w:tab/>
              <w:t>The lesser of:</w:t>
            </w:r>
          </w:p>
          <w:p w14:paraId="00E76825" w14:textId="77777777" w:rsidR="008A75BA" w:rsidRPr="008A75BA" w:rsidRDefault="008A75BA" w:rsidP="008A75BA">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489309B0" w14:textId="77777777" w:rsidR="008A75BA" w:rsidRPr="008A75BA" w:rsidRDefault="008A75BA" w:rsidP="008A75BA">
            <w:pPr>
              <w:spacing w:after="240"/>
              <w:ind w:left="3600" w:hanging="720"/>
              <w:rPr>
                <w:szCs w:val="20"/>
              </w:rPr>
            </w:pPr>
            <w:r w:rsidRPr="008A75BA">
              <w:rPr>
                <w:szCs w:val="20"/>
              </w:rPr>
              <w:t>(2)</w:t>
            </w:r>
            <w:r w:rsidRPr="008A75BA">
              <w:rPr>
                <w:szCs w:val="20"/>
              </w:rPr>
              <w:tab/>
              <w:t>The bid price.</w:t>
            </w:r>
          </w:p>
          <w:p w14:paraId="4BE79242" w14:textId="77777777" w:rsidR="008A75BA" w:rsidRPr="008A75BA" w:rsidRDefault="008A75BA" w:rsidP="008A75BA">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0DE2D3CF" w14:textId="77777777" w:rsidR="008A75BA" w:rsidRPr="008A75BA" w:rsidRDefault="008A75BA" w:rsidP="008A75BA">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51E459E8" w14:textId="35E80742" w:rsidR="008A75BA" w:rsidRPr="008A75BA" w:rsidDel="00EF2B98" w:rsidRDefault="008A75BA" w:rsidP="008A75BA">
            <w:pPr>
              <w:ind w:left="3600"/>
              <w:rPr>
                <w:del w:id="116" w:author="ERCOT 041224" w:date="2024-04-09T16:38:00Z"/>
              </w:rPr>
            </w:pPr>
            <w:del w:id="117"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059EB7A" w14:textId="216B3B55" w:rsidR="008A75BA" w:rsidRPr="008A75BA" w:rsidDel="00EF2B98" w:rsidRDefault="008A75BA" w:rsidP="008A75BA">
            <w:pPr>
              <w:ind w:left="2880" w:firstLine="720"/>
              <w:rPr>
                <w:del w:id="118" w:author="ERCOT 041224" w:date="2024-04-09T16:38:00Z"/>
              </w:rPr>
            </w:pPr>
          </w:p>
          <w:p w14:paraId="54AB8B20" w14:textId="764B5441" w:rsidR="008A75BA" w:rsidRPr="008A75BA" w:rsidDel="00EF2B98" w:rsidRDefault="008A75BA" w:rsidP="008A75BA">
            <w:pPr>
              <w:ind w:left="2880" w:firstLine="720"/>
              <w:rPr>
                <w:del w:id="119" w:author="ERCOT 041224" w:date="2024-04-09T16:38:00Z"/>
              </w:rPr>
            </w:pPr>
            <w:del w:id="120"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73BFED5F" w14:textId="39A691BD" w:rsidR="00EF2B98" w:rsidRDefault="00EF2B98" w:rsidP="00EF2B98">
            <w:pPr>
              <w:spacing w:after="240"/>
              <w:ind w:left="3600"/>
              <w:rPr>
                <w:ins w:id="121" w:author="ERCOT 041224" w:date="2024-04-09T16:38:00Z"/>
              </w:rPr>
            </w:pPr>
            <w:ins w:id="122" w:author="ERCOT 041224" w:date="2024-04-09T16:38:00Z">
              <w:r>
                <w:t>Ratio1 = Min[1, Max[0, (∑</w:t>
              </w:r>
              <w:r>
                <w:rPr>
                  <w:vertAlign w:val="subscript"/>
                </w:rPr>
                <w:t>h=1,24</w:t>
              </w:r>
              <w:r>
                <w:t xml:space="preserve"> </w:t>
              </w:r>
            </w:ins>
            <m:oMath>
              <m:nary>
                <m:naryPr>
                  <m:chr m:val="∑"/>
                  <m:grow m:val="1"/>
                  <m:ctrlPr>
                    <w:ins w:id="123" w:author="ERCOT 041224" w:date="2024-04-09T16:38:00Z">
                      <w:rPr>
                        <w:rFonts w:ascii="Cambria Math" w:hAnsi="Cambria Math"/>
                      </w:rPr>
                    </w:ins>
                  </m:ctrlPr>
                </m:naryPr>
                <m:sub>
                  <m:r>
                    <w:ins w:id="124" w:author="ERCOT 041224" w:date="2024-04-09T16:38:00Z">
                      <w:rPr>
                        <w:rFonts w:ascii="Cambria Math" w:hAnsi="Cambria Math"/>
                      </w:rPr>
                      <m:t>p</m:t>
                    </w:ins>
                  </m:r>
                </m:sub>
                <m:sup>
                  <m:r>
                    <w:ins w:id="125" w:author="ERCOT 041224" w:date="2024-04-09T16:38:00Z">
                      <w:rPr>
                        <w:rFonts w:ascii="Cambria Math" w:hAnsi="Cambria Math"/>
                      </w:rPr>
                      <m:t xml:space="preserve"> </m:t>
                    </w:ins>
                  </m:r>
                </m:sup>
                <m:e>
                  <m:r>
                    <w:ins w:id="126" w:author="ERCOT 041224" w:date="2024-04-09T16:38:00Z">
                      <w:rPr>
                        <w:rFonts w:ascii="Cambria Math" w:hAnsi="Cambria Math"/>
                      </w:rPr>
                      <m:t xml:space="preserve"> </m:t>
                    </w:ins>
                  </m:r>
                </m:e>
              </m:nary>
            </m:oMath>
            <w:ins w:id="127" w:author="ERCOT 041224" w:date="2024-04-09T16:38:00Z">
              <w:r>
                <w:t>(</w:t>
              </w:r>
              <w:r>
                <w:rPr>
                  <w:color w:val="000000"/>
                </w:rPr>
                <w:t>DAM EOB Cleared</w:t>
              </w:r>
              <w:r>
                <w:rPr>
                  <w:i/>
                  <w:vertAlign w:val="subscript"/>
                </w:rPr>
                <w:t xml:space="preserve"> h,</w:t>
              </w:r>
            </w:ins>
            <w:ins w:id="128" w:author="ERCOT 041224" w:date="2024-04-09T16:39:00Z">
              <w:r>
                <w:rPr>
                  <w:i/>
                  <w:vertAlign w:val="subscript"/>
                </w:rPr>
                <w:t xml:space="preserve"> </w:t>
              </w:r>
            </w:ins>
            <w:ins w:id="129" w:author="ERCOT 041224" w:date="2024-04-09T16:38:00Z">
              <w:r>
                <w:rPr>
                  <w:i/>
                  <w:vertAlign w:val="subscript"/>
                </w:rPr>
                <w:t>p</w:t>
              </w:r>
              <w:r>
                <w:rPr>
                  <w:i/>
                </w:rPr>
                <w:t xml:space="preserve"> </w:t>
              </w:r>
              <w:r>
                <w:rPr>
                  <w:color w:val="000000"/>
                </w:rPr>
                <w:t>* DASPP</w:t>
              </w:r>
              <w:r>
                <w:rPr>
                  <w:i/>
                  <w:vertAlign w:val="subscript"/>
                </w:rPr>
                <w:t xml:space="preserve"> h,</w:t>
              </w:r>
            </w:ins>
            <w:ins w:id="130" w:author="ERCOT 041224" w:date="2024-04-09T16:39:00Z">
              <w:r>
                <w:rPr>
                  <w:i/>
                  <w:vertAlign w:val="subscript"/>
                </w:rPr>
                <w:t xml:space="preserve"> </w:t>
              </w:r>
            </w:ins>
            <w:ins w:id="131" w:author="ERCOT 041224" w:date="2024-04-09T16:38:00Z">
              <w:r>
                <w:rPr>
                  <w:i/>
                  <w:vertAlign w:val="subscript"/>
                </w:rPr>
                <w:t xml:space="preserve">p </w:t>
              </w:r>
              <w:r>
                <w:t xml:space="preserve"> - </w:t>
              </w:r>
              <w:r>
                <w:rPr>
                  <w:color w:val="000000"/>
                </w:rPr>
                <w:t>DAM EOO Cleared</w:t>
              </w:r>
              <w:r>
                <w:rPr>
                  <w:i/>
                  <w:vertAlign w:val="subscript"/>
                </w:rPr>
                <w:t xml:space="preserve"> h,</w:t>
              </w:r>
            </w:ins>
            <w:ins w:id="132" w:author="ERCOT 041224" w:date="2024-04-09T16:39:00Z">
              <w:r>
                <w:rPr>
                  <w:i/>
                  <w:vertAlign w:val="subscript"/>
                </w:rPr>
                <w:t xml:space="preserve"> </w:t>
              </w:r>
            </w:ins>
            <w:ins w:id="133" w:author="ERCOT 041224" w:date="2024-04-09T16:38:00Z">
              <w:r>
                <w:rPr>
                  <w:i/>
                  <w:vertAlign w:val="subscript"/>
                </w:rPr>
                <w:t>p</w:t>
              </w:r>
              <w:r>
                <w:rPr>
                  <w:i/>
                </w:rPr>
                <w:t xml:space="preserve"> </w:t>
              </w:r>
              <w:r>
                <w:rPr>
                  <w:color w:val="000000"/>
                </w:rPr>
                <w:t>* DASPP</w:t>
              </w:r>
              <w:r>
                <w:rPr>
                  <w:i/>
                  <w:vertAlign w:val="subscript"/>
                </w:rPr>
                <w:t xml:space="preserve"> h,</w:t>
              </w:r>
            </w:ins>
            <w:ins w:id="134" w:author="ERCOT 041224" w:date="2024-04-09T16:39:00Z">
              <w:r>
                <w:rPr>
                  <w:i/>
                  <w:vertAlign w:val="subscript"/>
                </w:rPr>
                <w:t xml:space="preserve"> </w:t>
              </w:r>
            </w:ins>
            <w:ins w:id="135"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36" w:author="ERCOT 041224" w:date="2024-04-09T16:39:00Z">
              <w:r>
                <w:rPr>
                  <w:i/>
                  <w:vertAlign w:val="subscript"/>
                </w:rPr>
                <w:t xml:space="preserve"> </w:t>
              </w:r>
            </w:ins>
            <w:ins w:id="137" w:author="ERCOT 041224" w:date="2024-04-09T16:38:00Z">
              <w:r>
                <w:rPr>
                  <w:i/>
                  <w:vertAlign w:val="subscript"/>
                </w:rPr>
                <w:t>p</w:t>
              </w:r>
              <w:r>
                <w:rPr>
                  <w:i/>
                </w:rPr>
                <w:t xml:space="preserve"> </w:t>
              </w:r>
              <w:r>
                <w:rPr>
                  <w:color w:val="000000"/>
                </w:rPr>
                <w:t>* DASPP</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t>))/ (∑</w:t>
              </w:r>
              <w:r>
                <w:rPr>
                  <w:vertAlign w:val="subscript"/>
                </w:rPr>
                <w:t xml:space="preserve"> h=1,24 </w:t>
              </w:r>
            </w:ins>
            <m:oMath>
              <m:nary>
                <m:naryPr>
                  <m:chr m:val="∑"/>
                  <m:grow m:val="1"/>
                  <m:ctrlPr>
                    <w:ins w:id="140" w:author="ERCOT 041224" w:date="2024-04-09T16:38:00Z">
                      <w:rPr>
                        <w:rFonts w:ascii="Cambria Math" w:hAnsi="Cambria Math"/>
                      </w:rPr>
                    </w:ins>
                  </m:ctrlPr>
                </m:naryPr>
                <m:sub>
                  <m:r>
                    <w:ins w:id="141" w:author="ERCOT 041224" w:date="2024-04-09T16:38:00Z">
                      <w:rPr>
                        <w:rFonts w:ascii="Cambria Math" w:hAnsi="Cambria Math"/>
                      </w:rPr>
                      <m:t>p</m:t>
                    </w:ins>
                  </m:r>
                </m:sub>
                <m:sup>
                  <m:r>
                    <w:ins w:id="142" w:author="ERCOT 041224" w:date="2024-04-09T16:38:00Z">
                      <w:rPr>
                        <w:rFonts w:ascii="Cambria Math" w:hAnsi="Cambria Math"/>
                      </w:rPr>
                      <m:t xml:space="preserve"> </m:t>
                    </w:ins>
                  </m:r>
                </m:sup>
                <m:e>
                  <m:r>
                    <w:ins w:id="143" w:author="ERCOT 041224" w:date="2024-04-09T16:38:00Z">
                      <w:rPr>
                        <w:rFonts w:ascii="Cambria Math" w:hAnsi="Cambria Math"/>
                      </w:rPr>
                      <m:t xml:space="preserve"> </m:t>
                    </w:ins>
                  </m:r>
                </m:e>
              </m:nary>
            </m:oMath>
            <w:ins w:id="144" w:author="ERCOT 041224" w:date="2024-04-09T16:38:00Z">
              <w:r>
                <w:t>(</w:t>
              </w:r>
              <w:r>
                <w:rPr>
                  <w:color w:val="000000"/>
                </w:rPr>
                <w:t>DAM EOB Cleared</w:t>
              </w:r>
              <w:r>
                <w:rPr>
                  <w:i/>
                  <w:vertAlign w:val="subscript"/>
                </w:rPr>
                <w:t xml:space="preserve"> h,</w:t>
              </w:r>
            </w:ins>
            <w:ins w:id="145" w:author="ERCOT 041224" w:date="2024-04-09T16:39:00Z">
              <w:r>
                <w:rPr>
                  <w:i/>
                  <w:vertAlign w:val="subscript"/>
                </w:rPr>
                <w:t xml:space="preserve"> </w:t>
              </w:r>
            </w:ins>
            <w:ins w:id="146" w:author="ERCOT 041224" w:date="2024-04-09T16:38:00Z">
              <w:r>
                <w:rPr>
                  <w:i/>
                  <w:vertAlign w:val="subscript"/>
                </w:rPr>
                <w:t>p</w:t>
              </w:r>
              <w:r>
                <w:rPr>
                  <w:i/>
                </w:rPr>
                <w:t xml:space="preserve"> </w:t>
              </w:r>
              <w:r>
                <w:rPr>
                  <w:color w:val="000000"/>
                </w:rPr>
                <w:t>* DASPP</w:t>
              </w:r>
              <w:r>
                <w:rPr>
                  <w:i/>
                  <w:vertAlign w:val="subscript"/>
                </w:rPr>
                <w:t xml:space="preserve"> h,</w:t>
              </w:r>
            </w:ins>
            <w:ins w:id="147" w:author="ERCOT 041224" w:date="2024-04-09T16:39:00Z">
              <w:r>
                <w:rPr>
                  <w:i/>
                  <w:vertAlign w:val="subscript"/>
                </w:rPr>
                <w:t xml:space="preserve"> </w:t>
              </w:r>
            </w:ins>
            <w:ins w:id="148" w:author="ERCOT 041224" w:date="2024-04-09T16:38:00Z">
              <w:r>
                <w:rPr>
                  <w:i/>
                  <w:vertAlign w:val="subscript"/>
                </w:rPr>
                <w:t>p</w:t>
              </w:r>
              <w:r>
                <w:t xml:space="preserve">)]] </w:t>
              </w:r>
            </w:ins>
          </w:p>
          <w:p w14:paraId="64548E06" w14:textId="238816CB" w:rsidR="00EF2B98" w:rsidRDefault="00EF2B98" w:rsidP="00EF2B98">
            <w:pPr>
              <w:spacing w:after="240"/>
              <w:ind w:left="3600"/>
              <w:rPr>
                <w:ins w:id="149" w:author="ERCOT 041224" w:date="2024-04-09T16:38:00Z"/>
              </w:rPr>
            </w:pPr>
            <w:ins w:id="150"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51" w:author="ERCOT 041224" w:date="2024-04-09T16:38:00Z">
                      <w:rPr>
                        <w:rFonts w:ascii="Cambria Math" w:hAnsi="Cambria Math"/>
                      </w:rPr>
                    </w:ins>
                  </m:ctrlPr>
                </m:naryPr>
                <m:sub>
                  <m:r>
                    <w:ins w:id="152" w:author="ERCOT 041224" w:date="2024-04-09T16:38:00Z">
                      <w:rPr>
                        <w:rFonts w:ascii="Cambria Math" w:hAnsi="Cambria Math"/>
                      </w:rPr>
                      <m:t>p</m:t>
                    </w:ins>
                  </m:r>
                </m:sub>
                <m:sup>
                  <m:r>
                    <w:ins w:id="153" w:author="ERCOT 041224" w:date="2024-04-09T16:38:00Z">
                      <w:rPr>
                        <w:rFonts w:ascii="Cambria Math" w:hAnsi="Cambria Math"/>
                      </w:rPr>
                      <m:t xml:space="preserve"> </m:t>
                    </w:ins>
                  </m:r>
                </m:sup>
                <m:e>
                  <m:r>
                    <w:ins w:id="154" w:author="ERCOT 041224" w:date="2024-04-09T16:38:00Z">
                      <w:rPr>
                        <w:rFonts w:ascii="Cambria Math" w:hAnsi="Cambria Math"/>
                      </w:rPr>
                      <m:t xml:space="preserve"> </m:t>
                    </w:ins>
                  </m:r>
                </m:e>
              </m:nary>
            </m:oMath>
            <w:ins w:id="155"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CC1B1BE" w14:textId="77777777" w:rsidR="00EF2B98" w:rsidRDefault="00EF2B98" w:rsidP="00EF2B98">
            <w:pPr>
              <w:rPr>
                <w:ins w:id="156" w:author="ERCOT 041224" w:date="2024-04-09T16:39:00Z"/>
              </w:rPr>
            </w:pPr>
            <w:ins w:id="157"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EF2B98" w14:paraId="3014A5BF" w14:textId="77777777" w:rsidTr="002F0CB5">
              <w:trPr>
                <w:cantSplit/>
                <w:tblHeader/>
                <w:ins w:id="158" w:author="ERCOT 041224" w:date="2024-04-09T16:39:00Z"/>
              </w:trPr>
              <w:tc>
                <w:tcPr>
                  <w:tcW w:w="1201" w:type="pct"/>
                </w:tcPr>
                <w:p w14:paraId="0DCC9C92" w14:textId="77777777" w:rsidR="00EF2B98" w:rsidRDefault="00EF2B98" w:rsidP="00EF2B98">
                  <w:pPr>
                    <w:pStyle w:val="TableHead"/>
                    <w:rPr>
                      <w:ins w:id="159" w:author="ERCOT 041224" w:date="2024-04-09T16:39:00Z"/>
                    </w:rPr>
                  </w:pPr>
                  <w:ins w:id="160" w:author="ERCOT 041224" w:date="2024-04-09T16:39:00Z">
                    <w:r>
                      <w:t>Variable</w:t>
                    </w:r>
                  </w:ins>
                </w:p>
              </w:tc>
              <w:tc>
                <w:tcPr>
                  <w:tcW w:w="771" w:type="pct"/>
                </w:tcPr>
                <w:p w14:paraId="7D9F38A5" w14:textId="77777777" w:rsidR="00EF2B98" w:rsidRDefault="00EF2B98" w:rsidP="00EF2B98">
                  <w:pPr>
                    <w:pStyle w:val="TableHead"/>
                    <w:rPr>
                      <w:ins w:id="161" w:author="ERCOT 041224" w:date="2024-04-09T16:39:00Z"/>
                    </w:rPr>
                  </w:pPr>
                  <w:ins w:id="162" w:author="ERCOT 041224" w:date="2024-04-09T16:39:00Z">
                    <w:r>
                      <w:t>Unit</w:t>
                    </w:r>
                  </w:ins>
                </w:p>
              </w:tc>
              <w:tc>
                <w:tcPr>
                  <w:tcW w:w="3028" w:type="pct"/>
                </w:tcPr>
                <w:p w14:paraId="604D0734" w14:textId="77777777" w:rsidR="00EF2B98" w:rsidRDefault="00EF2B98" w:rsidP="00EF2B98">
                  <w:pPr>
                    <w:pStyle w:val="TableHead"/>
                    <w:rPr>
                      <w:ins w:id="163" w:author="ERCOT 041224" w:date="2024-04-09T16:39:00Z"/>
                    </w:rPr>
                  </w:pPr>
                  <w:ins w:id="164" w:author="ERCOT 041224" w:date="2024-04-09T16:39:00Z">
                    <w:r>
                      <w:t>Definition</w:t>
                    </w:r>
                  </w:ins>
                </w:p>
              </w:tc>
            </w:tr>
            <w:tr w:rsidR="007E50C2" w14:paraId="147D9C4A" w14:textId="77777777" w:rsidTr="002F0CB5">
              <w:trPr>
                <w:cantSplit/>
                <w:tblHeader/>
                <w:ins w:id="165" w:author="ERCOT 041224" w:date="2024-04-09T16:39:00Z"/>
              </w:trPr>
              <w:tc>
                <w:tcPr>
                  <w:tcW w:w="1201" w:type="pct"/>
                </w:tcPr>
                <w:p w14:paraId="373298C2" w14:textId="77777777" w:rsidR="007E50C2" w:rsidRPr="00EF2B98" w:rsidRDefault="007E50C2" w:rsidP="007E50C2">
                  <w:pPr>
                    <w:pStyle w:val="TableHead"/>
                    <w:rPr>
                      <w:ins w:id="166" w:author="ERCOT 041224" w:date="2024-04-09T16:39:00Z"/>
                      <w:b w:val="0"/>
                      <w:bCs/>
                    </w:rPr>
                  </w:pPr>
                  <w:ins w:id="167"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2B1B2A9C" w14:textId="2D5A395C" w:rsidR="007E50C2" w:rsidRPr="007E50C2" w:rsidRDefault="007E50C2" w:rsidP="007E50C2">
                  <w:pPr>
                    <w:pStyle w:val="TableHead"/>
                    <w:rPr>
                      <w:ins w:id="168" w:author="ERCOT 041224" w:date="2024-04-09T16:39:00Z"/>
                      <w:b w:val="0"/>
                      <w:bCs/>
                    </w:rPr>
                  </w:pPr>
                  <w:ins w:id="169" w:author="ERCOT 041224" w:date="2024-04-11T15:04:00Z">
                    <w:r w:rsidRPr="007E50C2">
                      <w:rPr>
                        <w:b w:val="0"/>
                        <w:bCs/>
                      </w:rPr>
                      <w:t>MWh</w:t>
                    </w:r>
                  </w:ins>
                </w:p>
              </w:tc>
              <w:tc>
                <w:tcPr>
                  <w:tcW w:w="3028" w:type="pct"/>
                </w:tcPr>
                <w:p w14:paraId="4C3E7E3C" w14:textId="77777777" w:rsidR="007E50C2" w:rsidRPr="00EF2B98" w:rsidRDefault="007E50C2" w:rsidP="007E50C2">
                  <w:pPr>
                    <w:pStyle w:val="TableHead"/>
                    <w:spacing w:after="0"/>
                    <w:rPr>
                      <w:ins w:id="170" w:author="ERCOT 041224" w:date="2024-04-09T16:39:00Z"/>
                      <w:b w:val="0"/>
                      <w:bCs/>
                    </w:rPr>
                  </w:pPr>
                  <w:ins w:id="171" w:author="ERCOT 041224" w:date="2024-04-09T16:39: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7E50C2" w14:paraId="3BDF7121" w14:textId="77777777" w:rsidTr="002F0CB5">
              <w:trPr>
                <w:cantSplit/>
                <w:tblHeader/>
                <w:ins w:id="172" w:author="ERCOT 041224" w:date="2024-04-09T16:39:00Z"/>
              </w:trPr>
              <w:tc>
                <w:tcPr>
                  <w:tcW w:w="1201" w:type="pct"/>
                </w:tcPr>
                <w:p w14:paraId="31E18A37" w14:textId="77777777" w:rsidR="007E50C2" w:rsidRPr="00EF2B98" w:rsidRDefault="007E50C2" w:rsidP="007E50C2">
                  <w:pPr>
                    <w:pStyle w:val="TableHead"/>
                    <w:rPr>
                      <w:ins w:id="173" w:author="ERCOT 041224" w:date="2024-04-09T16:39:00Z"/>
                      <w:b w:val="0"/>
                      <w:bCs/>
                    </w:rPr>
                  </w:pPr>
                  <w:ins w:id="174" w:author="ERCOT 041224" w:date="2024-04-09T16:39:00Z">
                    <w:r w:rsidRPr="00EF2B98">
                      <w:rPr>
                        <w:b w:val="0"/>
                        <w:bCs/>
                      </w:rPr>
                      <w:t>DAM EOO Cleared</w:t>
                    </w:r>
                    <w:r w:rsidRPr="00EF2B98">
                      <w:rPr>
                        <w:b w:val="0"/>
                        <w:bCs/>
                        <w:i/>
                        <w:vertAlign w:val="subscript"/>
                      </w:rPr>
                      <w:t xml:space="preserve"> h, p</w:t>
                    </w:r>
                  </w:ins>
                </w:p>
              </w:tc>
              <w:tc>
                <w:tcPr>
                  <w:tcW w:w="771" w:type="pct"/>
                </w:tcPr>
                <w:p w14:paraId="348036D3" w14:textId="79574C1F" w:rsidR="007E50C2" w:rsidRPr="007E50C2" w:rsidRDefault="007E50C2" w:rsidP="007E50C2">
                  <w:pPr>
                    <w:pStyle w:val="TableHead"/>
                    <w:rPr>
                      <w:ins w:id="175" w:author="ERCOT 041224" w:date="2024-04-09T16:39:00Z"/>
                      <w:b w:val="0"/>
                      <w:bCs/>
                    </w:rPr>
                  </w:pPr>
                  <w:ins w:id="176" w:author="ERCOT 041224" w:date="2024-04-11T15:04:00Z">
                    <w:r w:rsidRPr="007E50C2">
                      <w:rPr>
                        <w:b w:val="0"/>
                        <w:bCs/>
                      </w:rPr>
                      <w:t>MWh</w:t>
                    </w:r>
                  </w:ins>
                </w:p>
              </w:tc>
              <w:tc>
                <w:tcPr>
                  <w:tcW w:w="3028" w:type="pct"/>
                </w:tcPr>
                <w:p w14:paraId="35C40423" w14:textId="77777777" w:rsidR="007E50C2" w:rsidRPr="00EF2B98" w:rsidRDefault="007E50C2" w:rsidP="007E50C2">
                  <w:pPr>
                    <w:pStyle w:val="TableHead"/>
                    <w:spacing w:after="0"/>
                    <w:rPr>
                      <w:ins w:id="177" w:author="ERCOT 041224" w:date="2024-04-09T16:39:00Z"/>
                      <w:b w:val="0"/>
                      <w:bCs/>
                    </w:rPr>
                  </w:pPr>
                  <w:ins w:id="178"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7E50C2" w14:paraId="1B43847A" w14:textId="77777777" w:rsidTr="002F0CB5">
              <w:trPr>
                <w:cantSplit/>
                <w:ins w:id="179" w:author="ERCOT 041224" w:date="2024-04-09T16:39:00Z"/>
              </w:trPr>
              <w:tc>
                <w:tcPr>
                  <w:tcW w:w="1201" w:type="pct"/>
                </w:tcPr>
                <w:p w14:paraId="0603E498" w14:textId="77777777" w:rsidR="007E50C2" w:rsidRDefault="007E50C2" w:rsidP="007E50C2">
                  <w:pPr>
                    <w:pStyle w:val="TableBody"/>
                    <w:rPr>
                      <w:ins w:id="180" w:author="ERCOT 041224" w:date="2024-04-09T16:39:00Z"/>
                      <w:lang w:val="pt-BR"/>
                    </w:rPr>
                  </w:pPr>
                  <w:ins w:id="181" w:author="ERCOT 041224" w:date="2024-04-09T16:39:00Z">
                    <w:r>
                      <w:t>DAM TPO Cleared</w:t>
                    </w:r>
                    <w:r>
                      <w:rPr>
                        <w:i/>
                        <w:vertAlign w:val="subscript"/>
                      </w:rPr>
                      <w:t xml:space="preserve"> h, p</w:t>
                    </w:r>
                  </w:ins>
                </w:p>
              </w:tc>
              <w:tc>
                <w:tcPr>
                  <w:tcW w:w="771" w:type="pct"/>
                </w:tcPr>
                <w:p w14:paraId="5E655A62" w14:textId="251028F7" w:rsidR="007E50C2" w:rsidRDefault="007E50C2" w:rsidP="007E50C2">
                  <w:pPr>
                    <w:pStyle w:val="TableBody"/>
                    <w:rPr>
                      <w:ins w:id="182" w:author="ERCOT 041224" w:date="2024-04-09T16:39:00Z"/>
                    </w:rPr>
                  </w:pPr>
                  <w:ins w:id="183" w:author="ERCOT 041224" w:date="2024-04-11T15:04:00Z">
                    <w:r>
                      <w:t>MWh</w:t>
                    </w:r>
                  </w:ins>
                </w:p>
              </w:tc>
              <w:tc>
                <w:tcPr>
                  <w:tcW w:w="3028" w:type="pct"/>
                </w:tcPr>
                <w:p w14:paraId="71494029" w14:textId="77777777" w:rsidR="007E50C2" w:rsidRDefault="007E50C2" w:rsidP="007E50C2">
                  <w:pPr>
                    <w:pStyle w:val="TableBody"/>
                    <w:rPr>
                      <w:ins w:id="184" w:author="ERCOT 041224" w:date="2024-04-09T16:39:00Z"/>
                    </w:rPr>
                  </w:pPr>
                  <w:ins w:id="185" w:author="ERCOT 041224" w:date="2024-04-09T16:39: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7E50C2" w14:paraId="7D7BC8F5" w14:textId="77777777" w:rsidTr="002F0CB5">
              <w:trPr>
                <w:cantSplit/>
                <w:ins w:id="186" w:author="ERCOT 041224" w:date="2024-04-09T16:39:00Z"/>
              </w:trPr>
              <w:tc>
                <w:tcPr>
                  <w:tcW w:w="1201" w:type="pct"/>
                </w:tcPr>
                <w:p w14:paraId="0AD9B4C9" w14:textId="77777777" w:rsidR="007E50C2" w:rsidRPr="00EF2B98" w:rsidRDefault="007E50C2" w:rsidP="007E50C2">
                  <w:pPr>
                    <w:pStyle w:val="TableBody"/>
                    <w:rPr>
                      <w:ins w:id="187" w:author="ERCOT 041224" w:date="2024-04-09T16:39:00Z"/>
                      <w:i/>
                      <w:iCs w:val="0"/>
                    </w:rPr>
                  </w:pPr>
                  <w:ins w:id="188" w:author="ERCOT 041224" w:date="2024-04-09T16:39:00Z">
                    <w:r w:rsidRPr="00EF2B98">
                      <w:rPr>
                        <w:i/>
                        <w:iCs w:val="0"/>
                      </w:rPr>
                      <w:lastRenderedPageBreak/>
                      <w:t>h</w:t>
                    </w:r>
                  </w:ins>
                </w:p>
              </w:tc>
              <w:tc>
                <w:tcPr>
                  <w:tcW w:w="771" w:type="pct"/>
                </w:tcPr>
                <w:p w14:paraId="5CF94973" w14:textId="77777777" w:rsidR="007E50C2" w:rsidRDefault="007E50C2" w:rsidP="007E50C2">
                  <w:pPr>
                    <w:pStyle w:val="TableBody"/>
                    <w:rPr>
                      <w:ins w:id="189" w:author="ERCOT 041224" w:date="2024-04-09T16:39:00Z"/>
                    </w:rPr>
                  </w:pPr>
                  <w:ins w:id="190" w:author="ERCOT 041224" w:date="2024-04-09T16:39:00Z">
                    <w:r>
                      <w:t>none</w:t>
                    </w:r>
                  </w:ins>
                </w:p>
              </w:tc>
              <w:tc>
                <w:tcPr>
                  <w:tcW w:w="3028" w:type="pct"/>
                </w:tcPr>
                <w:p w14:paraId="6283B716" w14:textId="2F1D3C89" w:rsidR="007E50C2" w:rsidRDefault="007E50C2" w:rsidP="007E50C2">
                  <w:pPr>
                    <w:pStyle w:val="TableBody"/>
                    <w:rPr>
                      <w:ins w:id="191" w:author="ERCOT 041224" w:date="2024-04-09T16:39:00Z"/>
                    </w:rPr>
                  </w:pPr>
                  <w:ins w:id="192" w:author="ERCOT 041224" w:date="2024-04-09T16:39:00Z">
                    <w:r>
                      <w:t>An Operating Hour.</w:t>
                    </w:r>
                  </w:ins>
                </w:p>
              </w:tc>
            </w:tr>
            <w:tr w:rsidR="007E50C2" w14:paraId="4BCDCFA6" w14:textId="77777777" w:rsidTr="002F0CB5">
              <w:trPr>
                <w:cantSplit/>
                <w:ins w:id="193" w:author="ERCOT 041224" w:date="2024-04-09T16:39:00Z"/>
              </w:trPr>
              <w:tc>
                <w:tcPr>
                  <w:tcW w:w="1201" w:type="pct"/>
                </w:tcPr>
                <w:p w14:paraId="7AB6C761" w14:textId="77777777" w:rsidR="007E50C2" w:rsidRPr="00EF2B98" w:rsidRDefault="007E50C2" w:rsidP="007E50C2">
                  <w:pPr>
                    <w:pStyle w:val="TableBody"/>
                    <w:rPr>
                      <w:ins w:id="194" w:author="ERCOT 041224" w:date="2024-04-09T16:39:00Z"/>
                      <w:i/>
                      <w:iCs w:val="0"/>
                    </w:rPr>
                  </w:pPr>
                  <w:ins w:id="195" w:author="ERCOT 041224" w:date="2024-04-09T16:39:00Z">
                    <w:r w:rsidRPr="00EF2B98">
                      <w:rPr>
                        <w:i/>
                        <w:iCs w:val="0"/>
                      </w:rPr>
                      <w:t>p</w:t>
                    </w:r>
                  </w:ins>
                </w:p>
              </w:tc>
              <w:tc>
                <w:tcPr>
                  <w:tcW w:w="771" w:type="pct"/>
                </w:tcPr>
                <w:p w14:paraId="510BBDD0" w14:textId="77777777" w:rsidR="007E50C2" w:rsidRDefault="007E50C2" w:rsidP="007E50C2">
                  <w:pPr>
                    <w:pStyle w:val="TableBody"/>
                    <w:rPr>
                      <w:ins w:id="196" w:author="ERCOT 041224" w:date="2024-04-09T16:39:00Z"/>
                    </w:rPr>
                  </w:pPr>
                  <w:ins w:id="197" w:author="ERCOT 041224" w:date="2024-04-09T16:39:00Z">
                    <w:r>
                      <w:t>none</w:t>
                    </w:r>
                  </w:ins>
                </w:p>
              </w:tc>
              <w:tc>
                <w:tcPr>
                  <w:tcW w:w="3028" w:type="pct"/>
                </w:tcPr>
                <w:p w14:paraId="4A7DABDB" w14:textId="77777777" w:rsidR="007E50C2" w:rsidRPr="00EF2B98" w:rsidRDefault="007E50C2" w:rsidP="007E50C2">
                  <w:pPr>
                    <w:pStyle w:val="TableBody"/>
                    <w:rPr>
                      <w:ins w:id="198" w:author="ERCOT 041224" w:date="2024-04-09T16:39:00Z"/>
                      <w:iCs w:val="0"/>
                    </w:rPr>
                  </w:pPr>
                  <w:ins w:id="199" w:author="ERCOT 041224" w:date="2024-04-09T16:39:00Z">
                    <w:r w:rsidRPr="00EF2B98">
                      <w:rPr>
                        <w:iCs w:val="0"/>
                      </w:rPr>
                      <w:t>A Settlement Point.</w:t>
                    </w:r>
                  </w:ins>
                </w:p>
              </w:tc>
            </w:tr>
          </w:tbl>
          <w:p w14:paraId="08664566" w14:textId="77777777" w:rsidR="007E50C2" w:rsidRDefault="007E50C2" w:rsidP="007E50C2">
            <w:pPr>
              <w:spacing w:before="240" w:after="240"/>
              <w:ind w:left="3600" w:hanging="720"/>
              <w:rPr>
                <w:ins w:id="200" w:author="ERCOT 041224" w:date="2024-04-11T15:13:00Z"/>
              </w:rPr>
            </w:pPr>
            <w:r>
              <w:t>(2)</w:t>
            </w:r>
            <w:r w:rsidRPr="008A75BA">
              <w:tab/>
            </w:r>
            <w:ins w:id="201" w:author="ERCOT 041224" w:date="2024-04-11T15:13:00Z">
              <w:r w:rsidRPr="00B71DEE">
                <w:t>Default values are outlined in paragraph (10) below.</w:t>
              </w:r>
            </w:ins>
          </w:p>
          <w:p w14:paraId="64043E86" w14:textId="4FF929DE" w:rsidR="008A75BA" w:rsidRPr="008A75BA" w:rsidRDefault="007E50C2" w:rsidP="007E50C2">
            <w:pPr>
              <w:spacing w:after="240"/>
              <w:ind w:left="3600" w:hanging="720"/>
            </w:pPr>
            <w:ins w:id="202" w:author="ERCOT 041224" w:date="2024-04-11T15:13:00Z">
              <w:r w:rsidRPr="008A75BA">
                <w:t>(</w:t>
              </w:r>
              <w:r>
                <w:t>3</w:t>
              </w:r>
              <w:r w:rsidRPr="008A75BA">
                <w:t>)</w:t>
              </w:r>
              <w:r w:rsidRPr="008A75BA">
                <w:tab/>
              </w:r>
            </w:ins>
            <w:ins w:id="203" w:author="ERCOT 041224" w:date="2024-04-09T16:42:00Z">
              <w:r w:rsidR="00700BBC">
                <w:t>A Counter-Party may</w:t>
              </w:r>
              <w:r w:rsidR="00700BBC" w:rsidRPr="001F2D3F">
                <w:t xml:space="preserve"> request for favorable treatment as described in paragraph (7)</w:t>
              </w:r>
              <w:r w:rsidR="00700BBC">
                <w:t xml:space="preserve"> below and, upon ERCOT agreeing to such request,</w:t>
              </w:r>
              <w:r w:rsidR="00700BBC" w:rsidRPr="001F2D3F">
                <w:t xml:space="preserve"> </w:t>
              </w:r>
            </w:ins>
            <w:r w:rsidR="008A75BA" w:rsidRPr="008A75BA">
              <w:t xml:space="preserve">ERCOT may adjust </w:t>
            </w:r>
            <w:r w:rsidR="008A75BA" w:rsidRPr="008A75BA">
              <w:rPr>
                <w:i/>
              </w:rPr>
              <w:t>e1</w:t>
            </w:r>
            <w:r w:rsidR="008A75BA" w:rsidRPr="008A75BA">
              <w:t xml:space="preserve"> by changing the quantity of bids or offers to the values reported by the Counter-Party in paragraph (</w:t>
            </w:r>
            <w:ins w:id="204" w:author="ERCOT 041224" w:date="2024-04-09T16:42:00Z">
              <w:r w:rsidR="00700BBC">
                <w:t>7</w:t>
              </w:r>
            </w:ins>
            <w:del w:id="205" w:author="ERCOT 041224" w:date="2024-04-09T16:42:00Z">
              <w:r w:rsidR="008A75BA" w:rsidRPr="008A75BA" w:rsidDel="00700BBC">
                <w:delText>8</w:delText>
              </w:r>
            </w:del>
            <w:r w:rsidR="008A75BA" w:rsidRPr="008A75BA">
              <w:t>) below or based on information available to ERCOT.</w:t>
            </w:r>
          </w:p>
          <w:p w14:paraId="11DF745F" w14:textId="77777777" w:rsidR="008A75BA" w:rsidRPr="008A75BA" w:rsidRDefault="008A75BA" w:rsidP="008A75BA">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02FB6686" w14:textId="77777777" w:rsidR="008A75BA" w:rsidRPr="008A75BA" w:rsidRDefault="008A75BA" w:rsidP="008A75BA">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0198C9CC" w14:textId="77777777" w:rsidR="008A75BA" w:rsidRPr="008A75BA" w:rsidRDefault="008A75BA" w:rsidP="008A75BA">
      <w:pPr>
        <w:spacing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the sum of (A) and (B) shall apply.   </w:t>
      </w:r>
    </w:p>
    <w:p w14:paraId="5D82438B" w14:textId="77777777" w:rsidR="008A75BA" w:rsidRPr="008A75BA" w:rsidRDefault="008A75BA" w:rsidP="008A75BA">
      <w:pPr>
        <w:spacing w:after="240"/>
        <w:ind w:left="2880" w:hanging="720"/>
        <w:rPr>
          <w:szCs w:val="20"/>
        </w:rPr>
      </w:pPr>
      <w:r w:rsidRPr="008A75BA">
        <w:rPr>
          <w:szCs w:val="20"/>
        </w:rPr>
        <w:t>(A)</w:t>
      </w:r>
      <w:r w:rsidRPr="008A75BA">
        <w:rPr>
          <w:szCs w:val="20"/>
        </w:rPr>
        <w:tab/>
        <w:t>Credit exposure will be:</w:t>
      </w:r>
    </w:p>
    <w:p w14:paraId="69661151" w14:textId="77777777" w:rsidR="008A75BA" w:rsidRPr="008A75BA" w:rsidRDefault="008A75BA" w:rsidP="008A75BA">
      <w:pPr>
        <w:spacing w:after="240"/>
        <w:ind w:left="3600" w:hanging="720"/>
        <w:rPr>
          <w:szCs w:val="20"/>
        </w:rPr>
      </w:pPr>
      <w:r w:rsidRPr="008A75BA">
        <w:rPr>
          <w:szCs w:val="20"/>
        </w:rPr>
        <w:t>(1)</w:t>
      </w:r>
      <w:r w:rsidRPr="008A75BA">
        <w:rPr>
          <w:szCs w:val="20"/>
        </w:rPr>
        <w:tab/>
        <w:t xml:space="preserve">Reduced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positive).  The reduction shall be the quantity of the offer multiplied by the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multiplied by the value </w:t>
      </w:r>
      <w:r w:rsidRPr="008A75BA">
        <w:rPr>
          <w:i/>
          <w:szCs w:val="20"/>
        </w:rPr>
        <w:t>e2.</w:t>
      </w:r>
    </w:p>
    <w:p w14:paraId="0BB337C1" w14:textId="77777777" w:rsidR="008A75BA" w:rsidRPr="008A75BA" w:rsidRDefault="008A75BA" w:rsidP="008A75BA">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756EAD18" w14:textId="77BF4BEF" w:rsidR="008A75BA" w:rsidRPr="008A75BA" w:rsidDel="00700BBC" w:rsidRDefault="008A75BA" w:rsidP="008A75BA">
      <w:pPr>
        <w:spacing w:after="240"/>
        <w:ind w:left="4320"/>
        <w:rPr>
          <w:del w:id="206" w:author="ERCOT 041224" w:date="2024-04-09T16:43:00Z"/>
          <w:szCs w:val="20"/>
        </w:rPr>
      </w:pPr>
      <w:del w:id="207"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31F36496" w14:textId="6468888C" w:rsidR="008A75BA" w:rsidRPr="008A75BA" w:rsidDel="00700BBC" w:rsidRDefault="008A75BA" w:rsidP="008A75BA">
      <w:pPr>
        <w:ind w:left="4320"/>
        <w:rPr>
          <w:del w:id="208" w:author="ERCOT 041224" w:date="2024-04-09T16:43:00Z"/>
        </w:rPr>
      </w:pPr>
      <w:del w:id="209"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21E662D2" w14:textId="154753D1" w:rsidR="00700BBC" w:rsidRPr="008A75BA" w:rsidRDefault="00700BBC" w:rsidP="00700BBC">
      <w:pPr>
        <w:spacing w:after="240"/>
        <w:ind w:left="4320"/>
        <w:rPr>
          <w:ins w:id="210" w:author="ERCOT 041224" w:date="2024-04-09T16:43:00Z"/>
          <w:szCs w:val="20"/>
        </w:rPr>
      </w:pPr>
      <w:ins w:id="211"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xml:space="preserve">) </w:t>
        </w:r>
        <w:r w:rsidRPr="008A75BA">
          <w:rPr>
            <w:szCs w:val="20"/>
          </w:rPr>
          <w:t xml:space="preserve">- </w:t>
        </w:r>
        <w:r>
          <w:rPr>
            <w:szCs w:val="20"/>
          </w:rPr>
          <w:t xml:space="preserve">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rPr>
            <w:szCs w:val="20"/>
          </w:rPr>
          <w:t>))]</w:t>
        </w:r>
      </w:ins>
    </w:p>
    <w:p w14:paraId="1E69D6B3" w14:textId="03329981" w:rsidR="00700BBC" w:rsidRDefault="00700BBC" w:rsidP="00700BBC">
      <w:pPr>
        <w:spacing w:after="240"/>
        <w:ind w:left="4320"/>
        <w:rPr>
          <w:ins w:id="212" w:author="ERCOT 041224" w:date="2024-04-09T16:43:00Z"/>
        </w:rPr>
      </w:pPr>
      <w:ins w:id="213" w:author="ERCOT 041224" w:date="2024-04-09T16:43:00Z">
        <w:r w:rsidRPr="008A75BA">
          <w:lastRenderedPageBreak/>
          <w:t>except Ratio2 = 0 when ∑</w:t>
        </w:r>
        <w:r w:rsidRPr="008A75BA">
          <w:rPr>
            <w:vertAlign w:val="subscript"/>
          </w:rPr>
          <w:t xml:space="preserve"> h=1,24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700BBC" w14:paraId="024ED4FE" w14:textId="77777777" w:rsidTr="002F0CB5">
        <w:trPr>
          <w:cantSplit/>
          <w:tblHeader/>
          <w:ins w:id="214" w:author="ERCOT 041224" w:date="2024-04-09T16:44:00Z"/>
        </w:trPr>
        <w:tc>
          <w:tcPr>
            <w:tcW w:w="1201" w:type="pct"/>
          </w:tcPr>
          <w:p w14:paraId="296F817D" w14:textId="77777777" w:rsidR="00700BBC" w:rsidRDefault="00700BBC" w:rsidP="002F0CB5">
            <w:pPr>
              <w:pStyle w:val="TableHead"/>
              <w:rPr>
                <w:ins w:id="215" w:author="ERCOT 041224" w:date="2024-04-09T16:44:00Z"/>
              </w:rPr>
            </w:pPr>
            <w:ins w:id="216" w:author="ERCOT 041224" w:date="2024-04-09T16:44:00Z">
              <w:r>
                <w:t>Variable</w:t>
              </w:r>
            </w:ins>
          </w:p>
        </w:tc>
        <w:tc>
          <w:tcPr>
            <w:tcW w:w="771" w:type="pct"/>
          </w:tcPr>
          <w:p w14:paraId="35C759AC" w14:textId="77777777" w:rsidR="00700BBC" w:rsidRDefault="00700BBC" w:rsidP="002F0CB5">
            <w:pPr>
              <w:pStyle w:val="TableHead"/>
              <w:rPr>
                <w:ins w:id="217" w:author="ERCOT 041224" w:date="2024-04-09T16:44:00Z"/>
              </w:rPr>
            </w:pPr>
            <w:ins w:id="218" w:author="ERCOT 041224" w:date="2024-04-09T16:44:00Z">
              <w:r>
                <w:t>Unit</w:t>
              </w:r>
            </w:ins>
          </w:p>
        </w:tc>
        <w:tc>
          <w:tcPr>
            <w:tcW w:w="3028" w:type="pct"/>
          </w:tcPr>
          <w:p w14:paraId="3BC7FD57" w14:textId="77777777" w:rsidR="00700BBC" w:rsidRDefault="00700BBC" w:rsidP="002F0CB5">
            <w:pPr>
              <w:pStyle w:val="TableHead"/>
              <w:rPr>
                <w:ins w:id="219" w:author="ERCOT 041224" w:date="2024-04-09T16:44:00Z"/>
              </w:rPr>
            </w:pPr>
            <w:ins w:id="220" w:author="ERCOT 041224" w:date="2024-04-09T16:44:00Z">
              <w:r>
                <w:t>Definition</w:t>
              </w:r>
            </w:ins>
          </w:p>
        </w:tc>
      </w:tr>
      <w:tr w:rsidR="007E50C2" w14:paraId="253D7622" w14:textId="77777777" w:rsidTr="002F0CB5">
        <w:trPr>
          <w:cantSplit/>
          <w:tblHeader/>
          <w:ins w:id="221" w:author="ERCOT 041224" w:date="2024-04-09T16:44:00Z"/>
        </w:trPr>
        <w:tc>
          <w:tcPr>
            <w:tcW w:w="1201" w:type="pct"/>
          </w:tcPr>
          <w:p w14:paraId="254DB458" w14:textId="77777777" w:rsidR="007E50C2" w:rsidRPr="00EF2B98" w:rsidRDefault="007E50C2" w:rsidP="007E50C2">
            <w:pPr>
              <w:pStyle w:val="TableHead"/>
              <w:rPr>
                <w:ins w:id="222" w:author="ERCOT 041224" w:date="2024-04-09T16:44:00Z"/>
                <w:b w:val="0"/>
                <w:bCs/>
              </w:rPr>
            </w:pPr>
            <w:ins w:id="223"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10C63EC" w14:textId="47A011DC" w:rsidR="007E50C2" w:rsidRPr="007E50C2" w:rsidRDefault="007E50C2" w:rsidP="007E50C2">
            <w:pPr>
              <w:pStyle w:val="TableHead"/>
              <w:rPr>
                <w:ins w:id="224" w:author="ERCOT 041224" w:date="2024-04-09T16:44:00Z"/>
                <w:b w:val="0"/>
                <w:bCs/>
              </w:rPr>
            </w:pPr>
            <w:ins w:id="225" w:author="ERCOT 041224" w:date="2024-04-11T15:14:00Z">
              <w:r w:rsidRPr="007E50C2">
                <w:rPr>
                  <w:b w:val="0"/>
                  <w:bCs/>
                </w:rPr>
                <w:t>MWh</w:t>
              </w:r>
            </w:ins>
          </w:p>
        </w:tc>
        <w:tc>
          <w:tcPr>
            <w:tcW w:w="3028" w:type="pct"/>
          </w:tcPr>
          <w:p w14:paraId="436217F2" w14:textId="77777777" w:rsidR="007E50C2" w:rsidRPr="00EF2B98" w:rsidRDefault="007E50C2" w:rsidP="007E50C2">
            <w:pPr>
              <w:pStyle w:val="TableHead"/>
              <w:spacing w:after="0"/>
              <w:rPr>
                <w:ins w:id="226" w:author="ERCOT 041224" w:date="2024-04-09T16:44:00Z"/>
                <w:b w:val="0"/>
                <w:bCs/>
              </w:rPr>
            </w:pPr>
            <w:ins w:id="227" w:author="ERCOT 041224" w:date="2024-04-09T16:44: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7E50C2" w14:paraId="6BBC1959" w14:textId="77777777" w:rsidTr="002F0CB5">
        <w:trPr>
          <w:cantSplit/>
          <w:tblHeader/>
          <w:ins w:id="228" w:author="ERCOT 041224" w:date="2024-04-09T16:44:00Z"/>
        </w:trPr>
        <w:tc>
          <w:tcPr>
            <w:tcW w:w="1201" w:type="pct"/>
          </w:tcPr>
          <w:p w14:paraId="41E9BA50" w14:textId="77777777" w:rsidR="007E50C2" w:rsidRPr="00EF2B98" w:rsidRDefault="007E50C2" w:rsidP="007E50C2">
            <w:pPr>
              <w:pStyle w:val="TableHead"/>
              <w:rPr>
                <w:ins w:id="229" w:author="ERCOT 041224" w:date="2024-04-09T16:44:00Z"/>
                <w:b w:val="0"/>
                <w:bCs/>
              </w:rPr>
            </w:pPr>
            <w:ins w:id="230" w:author="ERCOT 041224" w:date="2024-04-09T16:44:00Z">
              <w:r w:rsidRPr="00EF2B98">
                <w:rPr>
                  <w:b w:val="0"/>
                  <w:bCs/>
                </w:rPr>
                <w:t>DAM EOO Cleared</w:t>
              </w:r>
              <w:r w:rsidRPr="00EF2B98">
                <w:rPr>
                  <w:b w:val="0"/>
                  <w:bCs/>
                  <w:i/>
                  <w:vertAlign w:val="subscript"/>
                </w:rPr>
                <w:t xml:space="preserve"> h, p</w:t>
              </w:r>
            </w:ins>
          </w:p>
        </w:tc>
        <w:tc>
          <w:tcPr>
            <w:tcW w:w="771" w:type="pct"/>
          </w:tcPr>
          <w:p w14:paraId="3E9D5F3C" w14:textId="62DA05F4" w:rsidR="007E50C2" w:rsidRPr="007E50C2" w:rsidRDefault="007E50C2" w:rsidP="007E50C2">
            <w:pPr>
              <w:pStyle w:val="TableHead"/>
              <w:rPr>
                <w:ins w:id="231" w:author="ERCOT 041224" w:date="2024-04-09T16:44:00Z"/>
                <w:b w:val="0"/>
                <w:bCs/>
              </w:rPr>
            </w:pPr>
            <w:ins w:id="232" w:author="ERCOT 041224" w:date="2024-04-11T15:14:00Z">
              <w:r w:rsidRPr="007E50C2">
                <w:rPr>
                  <w:b w:val="0"/>
                  <w:bCs/>
                </w:rPr>
                <w:t>MWh</w:t>
              </w:r>
            </w:ins>
          </w:p>
        </w:tc>
        <w:tc>
          <w:tcPr>
            <w:tcW w:w="3028" w:type="pct"/>
          </w:tcPr>
          <w:p w14:paraId="365B6846" w14:textId="77777777" w:rsidR="007E50C2" w:rsidRPr="00EF2B98" w:rsidRDefault="007E50C2" w:rsidP="007E50C2">
            <w:pPr>
              <w:pStyle w:val="TableHead"/>
              <w:spacing w:after="0"/>
              <w:rPr>
                <w:ins w:id="233" w:author="ERCOT 041224" w:date="2024-04-09T16:44:00Z"/>
                <w:b w:val="0"/>
                <w:bCs/>
              </w:rPr>
            </w:pPr>
            <w:ins w:id="234"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7E50C2" w14:paraId="2B428CEC" w14:textId="77777777" w:rsidTr="002F0CB5">
        <w:trPr>
          <w:cantSplit/>
          <w:ins w:id="235" w:author="ERCOT 041224" w:date="2024-04-09T16:44:00Z"/>
        </w:trPr>
        <w:tc>
          <w:tcPr>
            <w:tcW w:w="1201" w:type="pct"/>
          </w:tcPr>
          <w:p w14:paraId="2A2555F5" w14:textId="77777777" w:rsidR="007E50C2" w:rsidRDefault="007E50C2" w:rsidP="007E50C2">
            <w:pPr>
              <w:pStyle w:val="TableBody"/>
              <w:rPr>
                <w:ins w:id="236" w:author="ERCOT 041224" w:date="2024-04-09T16:44:00Z"/>
                <w:lang w:val="pt-BR"/>
              </w:rPr>
            </w:pPr>
            <w:ins w:id="237" w:author="ERCOT 041224" w:date="2024-04-09T16:44:00Z">
              <w:r>
                <w:t>DAM TPO Cleared</w:t>
              </w:r>
              <w:r>
                <w:rPr>
                  <w:i/>
                  <w:vertAlign w:val="subscript"/>
                </w:rPr>
                <w:t xml:space="preserve"> h, p</w:t>
              </w:r>
            </w:ins>
          </w:p>
        </w:tc>
        <w:tc>
          <w:tcPr>
            <w:tcW w:w="771" w:type="pct"/>
          </w:tcPr>
          <w:p w14:paraId="755F5DC2" w14:textId="61234418" w:rsidR="007E50C2" w:rsidRDefault="007E50C2" w:rsidP="007E50C2">
            <w:pPr>
              <w:pStyle w:val="TableBody"/>
              <w:rPr>
                <w:ins w:id="238" w:author="ERCOT 041224" w:date="2024-04-09T16:44:00Z"/>
              </w:rPr>
            </w:pPr>
            <w:ins w:id="239" w:author="ERCOT 041224" w:date="2024-04-11T15:14:00Z">
              <w:r>
                <w:t>MWh</w:t>
              </w:r>
            </w:ins>
          </w:p>
        </w:tc>
        <w:tc>
          <w:tcPr>
            <w:tcW w:w="3028" w:type="pct"/>
          </w:tcPr>
          <w:p w14:paraId="669CDFCC" w14:textId="77777777" w:rsidR="007E50C2" w:rsidRDefault="007E50C2" w:rsidP="007E50C2">
            <w:pPr>
              <w:pStyle w:val="TableBody"/>
              <w:rPr>
                <w:ins w:id="240" w:author="ERCOT 041224" w:date="2024-04-09T16:44:00Z"/>
              </w:rPr>
            </w:pPr>
            <w:ins w:id="241" w:author="ERCOT 041224" w:date="2024-04-09T16:44: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700BBC" w14:paraId="27652BAF" w14:textId="77777777" w:rsidTr="002F0CB5">
        <w:trPr>
          <w:cantSplit/>
          <w:ins w:id="242" w:author="ERCOT 041224" w:date="2024-04-09T16:44:00Z"/>
        </w:trPr>
        <w:tc>
          <w:tcPr>
            <w:tcW w:w="1201" w:type="pct"/>
          </w:tcPr>
          <w:p w14:paraId="3324FE38" w14:textId="77777777" w:rsidR="00700BBC" w:rsidRPr="00EF2B98" w:rsidRDefault="00700BBC" w:rsidP="002F0CB5">
            <w:pPr>
              <w:pStyle w:val="TableBody"/>
              <w:rPr>
                <w:ins w:id="243" w:author="ERCOT 041224" w:date="2024-04-09T16:44:00Z"/>
                <w:i/>
                <w:iCs w:val="0"/>
              </w:rPr>
            </w:pPr>
            <w:ins w:id="244" w:author="ERCOT 041224" w:date="2024-04-09T16:44:00Z">
              <w:r w:rsidRPr="00EF2B98">
                <w:rPr>
                  <w:i/>
                  <w:iCs w:val="0"/>
                </w:rPr>
                <w:t>h</w:t>
              </w:r>
            </w:ins>
          </w:p>
        </w:tc>
        <w:tc>
          <w:tcPr>
            <w:tcW w:w="771" w:type="pct"/>
          </w:tcPr>
          <w:p w14:paraId="2D3984EF" w14:textId="77777777" w:rsidR="00700BBC" w:rsidRDefault="00700BBC" w:rsidP="002F0CB5">
            <w:pPr>
              <w:pStyle w:val="TableBody"/>
              <w:rPr>
                <w:ins w:id="245" w:author="ERCOT 041224" w:date="2024-04-09T16:44:00Z"/>
              </w:rPr>
            </w:pPr>
            <w:ins w:id="246" w:author="ERCOT 041224" w:date="2024-04-09T16:44:00Z">
              <w:r>
                <w:t>none</w:t>
              </w:r>
            </w:ins>
          </w:p>
        </w:tc>
        <w:tc>
          <w:tcPr>
            <w:tcW w:w="3028" w:type="pct"/>
          </w:tcPr>
          <w:p w14:paraId="12AD8F75" w14:textId="77777777" w:rsidR="00700BBC" w:rsidRDefault="00700BBC" w:rsidP="002F0CB5">
            <w:pPr>
              <w:pStyle w:val="TableBody"/>
              <w:rPr>
                <w:ins w:id="247" w:author="ERCOT 041224" w:date="2024-04-09T16:44:00Z"/>
              </w:rPr>
            </w:pPr>
            <w:ins w:id="248" w:author="ERCOT 041224" w:date="2024-04-09T16:44:00Z">
              <w:r>
                <w:t>An Operating Hour.</w:t>
              </w:r>
            </w:ins>
          </w:p>
        </w:tc>
      </w:tr>
      <w:tr w:rsidR="00700BBC" w14:paraId="41148253" w14:textId="77777777" w:rsidTr="002F0CB5">
        <w:trPr>
          <w:cantSplit/>
          <w:ins w:id="249" w:author="ERCOT 041224" w:date="2024-04-09T16:44:00Z"/>
        </w:trPr>
        <w:tc>
          <w:tcPr>
            <w:tcW w:w="1201" w:type="pct"/>
          </w:tcPr>
          <w:p w14:paraId="6F49AA8B" w14:textId="77777777" w:rsidR="00700BBC" w:rsidRPr="00EF2B98" w:rsidRDefault="00700BBC" w:rsidP="002F0CB5">
            <w:pPr>
              <w:pStyle w:val="TableBody"/>
              <w:rPr>
                <w:ins w:id="250" w:author="ERCOT 041224" w:date="2024-04-09T16:44:00Z"/>
                <w:i/>
                <w:iCs w:val="0"/>
              </w:rPr>
            </w:pPr>
            <w:ins w:id="251" w:author="ERCOT 041224" w:date="2024-04-09T16:44:00Z">
              <w:r w:rsidRPr="00EF2B98">
                <w:rPr>
                  <w:i/>
                  <w:iCs w:val="0"/>
                </w:rPr>
                <w:t>p</w:t>
              </w:r>
            </w:ins>
          </w:p>
        </w:tc>
        <w:tc>
          <w:tcPr>
            <w:tcW w:w="771" w:type="pct"/>
          </w:tcPr>
          <w:p w14:paraId="78208BC1" w14:textId="77777777" w:rsidR="00700BBC" w:rsidRDefault="00700BBC" w:rsidP="002F0CB5">
            <w:pPr>
              <w:pStyle w:val="TableBody"/>
              <w:rPr>
                <w:ins w:id="252" w:author="ERCOT 041224" w:date="2024-04-09T16:44:00Z"/>
              </w:rPr>
            </w:pPr>
            <w:ins w:id="253" w:author="ERCOT 041224" w:date="2024-04-09T16:44:00Z">
              <w:r>
                <w:t>none</w:t>
              </w:r>
            </w:ins>
          </w:p>
        </w:tc>
        <w:tc>
          <w:tcPr>
            <w:tcW w:w="3028" w:type="pct"/>
          </w:tcPr>
          <w:p w14:paraId="139E75A9" w14:textId="77777777" w:rsidR="00700BBC" w:rsidRPr="00EF2B98" w:rsidRDefault="00700BBC" w:rsidP="002F0CB5">
            <w:pPr>
              <w:pStyle w:val="TableBody"/>
              <w:rPr>
                <w:ins w:id="254" w:author="ERCOT 041224" w:date="2024-04-09T16:44:00Z"/>
                <w:iCs w:val="0"/>
              </w:rPr>
            </w:pPr>
            <w:ins w:id="255" w:author="ERCOT 041224" w:date="2024-04-09T16:44:00Z">
              <w:r w:rsidRPr="00EF2B98">
                <w:rPr>
                  <w:iCs w:val="0"/>
                </w:rPr>
                <w:t>A Settlement Point.</w:t>
              </w:r>
            </w:ins>
          </w:p>
        </w:tc>
      </w:tr>
    </w:tbl>
    <w:p w14:paraId="61F3BEE1" w14:textId="2ECA01D7" w:rsidR="00700BBC" w:rsidRDefault="008A75BA" w:rsidP="00700BBC">
      <w:pPr>
        <w:spacing w:before="240" w:after="240"/>
        <w:ind w:left="4320" w:hanging="720"/>
        <w:rPr>
          <w:ins w:id="256" w:author="ERCOT 041224" w:date="2024-04-09T16:45:00Z"/>
          <w:szCs w:val="20"/>
        </w:rPr>
      </w:pPr>
      <w:bookmarkStart w:id="257" w:name="_Hlk163739504"/>
      <w:r w:rsidRPr="008A75BA">
        <w:rPr>
          <w:szCs w:val="20"/>
        </w:rPr>
        <w:t>(b)</w:t>
      </w:r>
      <w:r w:rsidRPr="008A75BA">
        <w:rPr>
          <w:szCs w:val="20"/>
        </w:rPr>
        <w:tab/>
      </w:r>
      <w:ins w:id="258" w:author="ERCOT 041224" w:date="2024-04-09T16:46:00Z">
        <w:r w:rsidR="00700BBC">
          <w:rPr>
            <w:szCs w:val="20"/>
          </w:rPr>
          <w:t>Default values are outlined in paragraph (10) below</w:t>
        </w:r>
      </w:ins>
      <w:ins w:id="259" w:author="ERCOT 041224" w:date="2024-04-09T16:47:00Z">
        <w:r w:rsidR="00700BBC">
          <w:rPr>
            <w:szCs w:val="20"/>
          </w:rPr>
          <w:t>.</w:t>
        </w:r>
      </w:ins>
    </w:p>
    <w:bookmarkEnd w:id="257"/>
    <w:p w14:paraId="3F6210D4" w14:textId="5AD1D2B4" w:rsidR="00700BBC" w:rsidRDefault="00700BBC">
      <w:pPr>
        <w:spacing w:after="240"/>
        <w:ind w:left="4320" w:hanging="720"/>
        <w:rPr>
          <w:ins w:id="260" w:author="ERCOT 041224" w:date="2024-04-09T16:45:00Z"/>
          <w:szCs w:val="20"/>
        </w:rPr>
        <w:pPrChange w:id="261" w:author="ERCOT 041224" w:date="2024-04-09T16:46:00Z">
          <w:pPr>
            <w:spacing w:before="240" w:after="240"/>
            <w:ind w:left="4320" w:hanging="720"/>
          </w:pPr>
        </w:pPrChange>
      </w:pPr>
      <w:ins w:id="262" w:author="ERCOT 041224" w:date="2024-04-09T16:45:00Z">
        <w:r>
          <w:rPr>
            <w:szCs w:val="20"/>
          </w:rPr>
          <w:t>(c)</w:t>
        </w:r>
        <w:r>
          <w:rPr>
            <w:szCs w:val="20"/>
          </w:rPr>
          <w:tab/>
          <w:t xml:space="preserve">A </w:t>
        </w:r>
        <w:proofErr w:type="gramStart"/>
        <w:r w:rsidRPr="001F2D3F">
          <w:t>Counter-Party</w:t>
        </w:r>
        <w:proofErr w:type="gramEnd"/>
        <w:r w:rsidRPr="001F2D3F">
          <w:t xml:space="preserve"> may request for favorable treatment as described in paragraph (7)</w:t>
        </w:r>
      </w:ins>
      <w:ins w:id="263" w:author="ERCOT 041224" w:date="2024-04-09T16:46:00Z">
        <w:r>
          <w:t xml:space="preserve"> below</w:t>
        </w:r>
      </w:ins>
      <w:ins w:id="264" w:author="ERCOT 041224" w:date="2024-04-09T16:45:00Z">
        <w:r w:rsidRPr="001F2D3F">
          <w:t xml:space="preserve"> and, upon ERCOT agreeing to such request,  </w:t>
        </w:r>
        <w:r>
          <w:t>Ratio2 is calculated at non zero value described above</w:t>
        </w:r>
      </w:ins>
      <w:ins w:id="265" w:author="ERCOT 041224" w:date="2024-04-09T16:46:00Z">
        <w:r>
          <w:t>.</w:t>
        </w:r>
      </w:ins>
    </w:p>
    <w:p w14:paraId="37357A81" w14:textId="16F3F410" w:rsidR="008A75BA" w:rsidRPr="008A75BA" w:rsidRDefault="00700BBC" w:rsidP="00700BBC">
      <w:pPr>
        <w:spacing w:after="240"/>
        <w:ind w:left="4320" w:hanging="720"/>
        <w:rPr>
          <w:szCs w:val="20"/>
        </w:rPr>
      </w:pPr>
      <w:ins w:id="266" w:author="ERCOT 041224" w:date="2024-04-09T16:45:00Z">
        <w:r>
          <w:rPr>
            <w:szCs w:val="20"/>
          </w:rPr>
          <w:t>(d)</w:t>
        </w:r>
        <w:r>
          <w:rPr>
            <w:szCs w:val="20"/>
          </w:rPr>
          <w:tab/>
        </w:r>
      </w:ins>
      <w:r w:rsidR="008A75BA" w:rsidRPr="008A75BA">
        <w:rPr>
          <w:szCs w:val="20"/>
        </w:rPr>
        <w:t xml:space="preserve">ERCOT may adjust the value of </w:t>
      </w:r>
      <w:r w:rsidR="008A75BA" w:rsidRPr="008A75BA">
        <w:rPr>
          <w:i/>
          <w:szCs w:val="20"/>
        </w:rPr>
        <w:t>e2</w:t>
      </w:r>
      <w:r w:rsidR="008A75BA" w:rsidRPr="008A75BA">
        <w:rPr>
          <w:szCs w:val="20"/>
        </w:rPr>
        <w:t xml:space="preserve"> by changing the quantity of bids or offers to the values reported by the Counter-Party in paragraph (7) below or based on information available to ERCOT; or</w:t>
      </w:r>
    </w:p>
    <w:p w14:paraId="19A97B03" w14:textId="3E311255" w:rsidR="008A75BA" w:rsidRPr="008A75BA" w:rsidRDefault="008A75BA" w:rsidP="008A75BA">
      <w:pPr>
        <w:spacing w:after="240"/>
        <w:ind w:left="3600" w:hanging="720"/>
        <w:rPr>
          <w:szCs w:val="20"/>
        </w:rPr>
      </w:pPr>
      <w:r w:rsidRPr="008A75BA">
        <w:rPr>
          <w:szCs w:val="20"/>
        </w:rPr>
        <w:t>(2)</w:t>
      </w:r>
      <w:r w:rsidRPr="008A75BA">
        <w:rPr>
          <w:szCs w:val="20"/>
        </w:rPr>
        <w:tab/>
        <w:t xml:space="preserve">Increased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negative).  The increase shall be the quantity of the offer multiplied by the</w:t>
      </w:r>
      <w:ins w:id="267" w:author="ERCOT 041224" w:date="2024-04-09T16:48:00Z">
        <w:r w:rsidR="00700BBC">
          <w:rPr>
            <w:szCs w:val="20"/>
          </w:rPr>
          <w:t xml:space="preserve"> absolute value of the</w:t>
        </w:r>
      </w:ins>
      <w:r w:rsidRPr="008A75BA">
        <w:rPr>
          <w:szCs w:val="20"/>
        </w:rPr>
        <w:t xml:space="preserv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w:t>
      </w:r>
    </w:p>
    <w:p w14:paraId="15E0D4E5" w14:textId="77777777" w:rsidR="008A75BA" w:rsidRPr="008A75BA" w:rsidRDefault="008A75BA" w:rsidP="008A75BA">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68" w:author="ERCOT" w:date="2023-12-14T08:27:00Z">
        <w:r w:rsidRPr="008A75BA" w:rsidDel="00D35B75">
          <w:rPr>
            <w:szCs w:val="20"/>
          </w:rPr>
          <w:delText>any positive</w:delText>
        </w:r>
      </w:del>
      <w:ins w:id="269" w:author="ERCOT" w:date="2023-12-14T08:27:00Z">
        <w:r w:rsidRPr="008A75BA">
          <w:rPr>
            <w:szCs w:val="20"/>
          </w:rPr>
          <w:t>the</w:t>
        </w:r>
      </w:ins>
      <w:r w:rsidRPr="008A75BA">
        <w:rPr>
          <w:szCs w:val="20"/>
        </w:rPr>
        <w:t xml:space="preserve"> hourly difference </w:t>
      </w:r>
      <w:del w:id="270" w:author="ERCOT" w:date="2023-12-14T08:24:00Z">
        <w:r w:rsidRPr="008A75BA" w:rsidDel="00837C73">
          <w:rPr>
            <w:szCs w:val="20"/>
          </w:rPr>
          <w:delText xml:space="preserve">of </w:delText>
        </w:r>
      </w:del>
      <w:ins w:id="271" w:author="ERCOT" w:date="2023-12-14T08:24:00Z">
        <w:r w:rsidRPr="008A75BA">
          <w:rPr>
            <w:szCs w:val="20"/>
          </w:rPr>
          <w:t xml:space="preserve">between </w:t>
        </w:r>
      </w:ins>
      <w:r w:rsidRPr="008A75BA">
        <w:rPr>
          <w:szCs w:val="20"/>
        </w:rPr>
        <w:t xml:space="preserve">Real-Time Settlement Point Price and DASPP </w:t>
      </w:r>
      <w:ins w:id="272"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6D540E82" w14:textId="77777777" w:rsidR="008A75BA" w:rsidRPr="008A75BA" w:rsidRDefault="008A75BA" w:rsidP="008A75BA">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73" w:author="ERCOT" w:date="2023-12-14T08:27:00Z">
        <w:r w:rsidRPr="008A75BA" w:rsidDel="00D35B75">
          <w:rPr>
            <w:szCs w:val="20"/>
          </w:rPr>
          <w:delText>any positive</w:delText>
        </w:r>
      </w:del>
      <w:ins w:id="274" w:author="ERCOT" w:date="2023-12-14T08:27:00Z">
        <w:r w:rsidRPr="008A75BA">
          <w:rPr>
            <w:szCs w:val="20"/>
          </w:rPr>
          <w:t>the</w:t>
        </w:r>
      </w:ins>
      <w:r w:rsidRPr="008A75BA">
        <w:rPr>
          <w:szCs w:val="20"/>
        </w:rPr>
        <w:t xml:space="preserve"> hourly difference </w:t>
      </w:r>
      <w:del w:id="275" w:author="ERCOT" w:date="2023-12-14T08:24:00Z">
        <w:r w:rsidRPr="008A75BA" w:rsidDel="00837C73">
          <w:rPr>
            <w:szCs w:val="20"/>
          </w:rPr>
          <w:delText xml:space="preserve">of </w:delText>
        </w:r>
      </w:del>
      <w:ins w:id="276" w:author="ERCOT" w:date="2023-12-14T08:24:00Z">
        <w:r w:rsidRPr="008A75BA">
          <w:rPr>
            <w:szCs w:val="20"/>
          </w:rPr>
          <w:t xml:space="preserve">between </w:t>
        </w:r>
      </w:ins>
      <w:r w:rsidRPr="008A75BA">
        <w:rPr>
          <w:szCs w:val="20"/>
        </w:rPr>
        <w:t xml:space="preserve">Real-Time Settlement Point Price and DASPP </w:t>
      </w:r>
      <w:ins w:id="277"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4CBD8FB4" w14:textId="77777777" w:rsidR="008A75BA" w:rsidRPr="008A75BA" w:rsidRDefault="008A75BA" w:rsidP="008A75BA">
      <w:pPr>
        <w:spacing w:after="240"/>
        <w:ind w:left="2160" w:hanging="720"/>
        <w:rPr>
          <w:szCs w:val="20"/>
        </w:rPr>
      </w:pPr>
      <w:r w:rsidRPr="008A75BA">
        <w:rPr>
          <w:szCs w:val="20"/>
        </w:rPr>
        <w:t>(iii)</w:t>
      </w:r>
      <w:r w:rsidRPr="008A75BA">
        <w:rPr>
          <w:szCs w:val="20"/>
        </w:rPr>
        <w:tab/>
        <w:t xml:space="preserve">ERCOT may, in its sole discretion, use a percentile other than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78" w:author="ERCOT" w:date="2023-12-14T08:27:00Z">
        <w:r w:rsidRPr="008A75BA" w:rsidDel="00D35B75">
          <w:rPr>
            <w:szCs w:val="20"/>
          </w:rPr>
          <w:delText>any positive</w:delText>
        </w:r>
      </w:del>
      <w:ins w:id="279" w:author="ERCOT" w:date="2023-12-14T08:27:00Z">
        <w:r w:rsidRPr="008A75BA">
          <w:rPr>
            <w:szCs w:val="20"/>
          </w:rPr>
          <w:t>the</w:t>
        </w:r>
      </w:ins>
      <w:r w:rsidRPr="008A75BA">
        <w:rPr>
          <w:szCs w:val="20"/>
        </w:rPr>
        <w:t xml:space="preserve"> hourly difference </w:t>
      </w:r>
      <w:del w:id="280" w:author="ERCOT" w:date="2023-12-14T08:24:00Z">
        <w:r w:rsidRPr="008A75BA" w:rsidDel="00837C73">
          <w:rPr>
            <w:szCs w:val="20"/>
          </w:rPr>
          <w:delText xml:space="preserve">of </w:delText>
        </w:r>
      </w:del>
      <w:ins w:id="281" w:author="ERCOT" w:date="2023-12-14T08:24:00Z">
        <w:r w:rsidRPr="008A75BA">
          <w:rPr>
            <w:szCs w:val="20"/>
          </w:rPr>
          <w:t xml:space="preserve">between </w:t>
        </w:r>
      </w:ins>
      <w:r w:rsidRPr="008A75BA">
        <w:rPr>
          <w:szCs w:val="20"/>
        </w:rPr>
        <w:t xml:space="preserve">Real-Time </w:t>
      </w:r>
      <w:r w:rsidRPr="008A75BA">
        <w:rPr>
          <w:szCs w:val="20"/>
        </w:rPr>
        <w:lastRenderedPageBreak/>
        <w:t xml:space="preserve">Settlement Point Price and DASPP </w:t>
      </w:r>
      <w:ins w:id="282" w:author="ERCOT" w:date="2023-12-14T10:56:00Z">
        <w:r w:rsidRPr="008A75BA">
          <w:rPr>
            <w:szCs w:val="20"/>
          </w:rPr>
          <w:t xml:space="preserve">(where any negative differences are set to zero) </w:t>
        </w:r>
      </w:ins>
      <w:r w:rsidRPr="008A75BA">
        <w:rPr>
          <w:szCs w:val="20"/>
        </w:rPr>
        <w:t xml:space="preserve">over the previous 30 days </w:t>
      </w:r>
      <w:del w:id="283"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284" w:author="ERCOT" w:date="2023-12-14T11:01:00Z">
        <w:r w:rsidRPr="008A75BA" w:rsidDel="002F6EFD">
          <w:rPr>
            <w:szCs w:val="20"/>
          </w:rPr>
          <w:delText xml:space="preserve">  </w:delText>
        </w:r>
      </w:del>
    </w:p>
    <w:p w14:paraId="1F3EDD9C" w14:textId="77777777" w:rsidR="008A75BA" w:rsidRPr="008A75BA" w:rsidRDefault="008A75BA" w:rsidP="008A75BA">
      <w:pPr>
        <w:spacing w:after="240"/>
        <w:ind w:left="1440" w:hanging="720"/>
        <w:rPr>
          <w:szCs w:val="20"/>
        </w:rPr>
      </w:pPr>
      <w:r w:rsidRPr="008A75BA">
        <w:rPr>
          <w:szCs w:val="20"/>
        </w:rPr>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75BA" w:rsidRPr="008A75BA" w14:paraId="28E7F204" w14:textId="77777777" w:rsidTr="004B6255">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9C86EC1" w14:textId="77777777" w:rsidR="008A75BA" w:rsidRPr="008A75BA" w:rsidRDefault="008A75BA" w:rsidP="008A75BA">
            <w:pPr>
              <w:spacing w:before="120" w:after="240"/>
              <w:rPr>
                <w:b/>
                <w:i/>
                <w:iCs/>
              </w:rPr>
            </w:pPr>
            <w:r w:rsidRPr="008A75BA">
              <w:rPr>
                <w:b/>
                <w:i/>
                <w:iCs/>
              </w:rPr>
              <w:t>[NPRR1014:  Replace paragraph (c) above with the following upon system implementation:]</w:t>
            </w:r>
          </w:p>
          <w:p w14:paraId="294DCE16" w14:textId="77777777" w:rsidR="008A75BA" w:rsidRPr="008A75BA" w:rsidRDefault="008A75BA" w:rsidP="008A75BA">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653C5CFE" w14:textId="54349B7B" w:rsidR="008A75BA" w:rsidRPr="008A75BA" w:rsidRDefault="008A75BA" w:rsidP="008A75BA">
      <w:pPr>
        <w:spacing w:before="240"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credit exposure will be reduced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or increased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by the quantity of the offer multiplied by the</w:t>
      </w:r>
      <w:ins w:id="285" w:author="ERCOT 041224" w:date="2024-04-09T16:49:00Z">
        <w:r w:rsidR="00700BBC">
          <w:rPr>
            <w:szCs w:val="20"/>
          </w:rPr>
          <w:t xml:space="preserve"> absolute value of the</w:t>
        </w:r>
      </w:ins>
      <w:r w:rsidRPr="008A75BA">
        <w:rPr>
          <w:szCs w:val="20"/>
        </w:rPr>
        <w:t xml:space="preserve"> </w:t>
      </w:r>
      <w:proofErr w:type="spellStart"/>
      <w:r w:rsidRPr="008A75BA">
        <w:rPr>
          <w:i/>
          <w:szCs w:val="20"/>
        </w:rPr>
        <w:t>z</w:t>
      </w:r>
      <w:r w:rsidRPr="008A75BA">
        <w:rPr>
          <w:szCs w:val="20"/>
          <w:vertAlign w:val="superscript"/>
        </w:rPr>
        <w:t>th</w:t>
      </w:r>
      <w:proofErr w:type="spellEnd"/>
      <w:r w:rsidRPr="008A75BA">
        <w:rPr>
          <w:szCs w:val="20"/>
        </w:rPr>
        <w:t xml:space="preserve"> percentile of the DASPP for the hour over the previous 30 days.  </w:t>
      </w:r>
    </w:p>
    <w:p w14:paraId="57C8586F" w14:textId="77777777" w:rsidR="008A75BA" w:rsidRPr="008A75BA" w:rsidRDefault="008A75BA" w:rsidP="008A75BA">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the credit exposure will be zero.</w:t>
      </w:r>
    </w:p>
    <w:p w14:paraId="3BF58433" w14:textId="77777777" w:rsidR="008A75BA" w:rsidRPr="008A75BA" w:rsidRDefault="008A75BA" w:rsidP="008A75BA">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If the Three-Part Supply Offer causes a credit increase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the increase in credit exposure will be the maximum credit exposure increase created by the individual Three-Part Supply Offers.</w:t>
      </w:r>
    </w:p>
    <w:p w14:paraId="54DD6541" w14:textId="77777777" w:rsidR="008A75BA" w:rsidRPr="008A75BA" w:rsidRDefault="008A75BA" w:rsidP="008A75BA">
      <w:pPr>
        <w:spacing w:after="240"/>
        <w:ind w:left="1440" w:hanging="720"/>
        <w:rPr>
          <w:szCs w:val="20"/>
        </w:rPr>
      </w:pPr>
      <w:r w:rsidRPr="008A75BA">
        <w:rPr>
          <w:szCs w:val="20"/>
        </w:rPr>
        <w:t>(d)</w:t>
      </w:r>
      <w:r w:rsidRPr="008A75BA">
        <w:rPr>
          <w:szCs w:val="20"/>
        </w:rPr>
        <w:tab/>
        <w:t>For PTP Obligation Bids:</w:t>
      </w:r>
    </w:p>
    <w:p w14:paraId="4C824874" w14:textId="77777777" w:rsidR="008A75BA" w:rsidRPr="008A75BA" w:rsidRDefault="008A75BA" w:rsidP="008A75BA">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D225BD0" w14:textId="77777777" w:rsidR="008A75BA" w:rsidRPr="008A75BA" w:rsidRDefault="008A75BA" w:rsidP="008A75BA">
      <w:pPr>
        <w:spacing w:after="240"/>
        <w:ind w:left="2160" w:hanging="720"/>
        <w:rPr>
          <w:b/>
          <w:bCs/>
          <w:i/>
          <w:iCs/>
          <w:szCs w:val="26"/>
        </w:rPr>
      </w:pPr>
      <w:r w:rsidRPr="008A75BA">
        <w:rPr>
          <w:szCs w:val="20"/>
        </w:rPr>
        <w:t>(ii)</w:t>
      </w:r>
      <w:r w:rsidRPr="008A75BA">
        <w:rPr>
          <w:szCs w:val="20"/>
        </w:rPr>
        <w:tab/>
        <w:t xml:space="preserve">That have a bid price less than or equal to zero,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6A2913F3" w14:textId="77777777" w:rsidR="008A75BA" w:rsidRPr="008A75BA" w:rsidRDefault="008A75BA" w:rsidP="008A75BA">
      <w:pPr>
        <w:spacing w:after="240"/>
        <w:ind w:left="2160" w:hanging="720"/>
        <w:rPr>
          <w:b/>
          <w:bCs/>
          <w:i/>
          <w:iCs/>
          <w:szCs w:val="26"/>
        </w:rPr>
      </w:pPr>
      <w:r w:rsidRPr="008A75BA">
        <w:rPr>
          <w:szCs w:val="20"/>
        </w:rPr>
        <w:lastRenderedPageBreak/>
        <w:t>(iii)</w:t>
      </w:r>
      <w:r w:rsidRPr="008A75BA">
        <w:rPr>
          <w:szCs w:val="20"/>
        </w:rPr>
        <w:tab/>
        <w:t xml:space="preserve">Each tenth of a MW quantity (0.1 MW) of an expiring CRR for a Counter-Party can provide credit reduction for only one-tenth of a MW (0.1 MW) of a PTP Obligation bid for that Counter-Party.  </w:t>
      </w:r>
    </w:p>
    <w:p w14:paraId="44EF45DE" w14:textId="77777777" w:rsidR="008A75BA" w:rsidRPr="008A75BA" w:rsidRDefault="008A75BA" w:rsidP="008A75BA">
      <w:pPr>
        <w:spacing w:after="240"/>
        <w:ind w:left="2880" w:hanging="720"/>
        <w:rPr>
          <w:b/>
          <w:bCs/>
          <w:i/>
          <w:iCs/>
          <w:szCs w:val="26"/>
        </w:rPr>
      </w:pPr>
      <w:r w:rsidRPr="008A75BA">
        <w:rPr>
          <w:szCs w:val="20"/>
        </w:rPr>
        <w:t>(A)</w:t>
      </w:r>
      <w:r w:rsidRPr="008A75BA">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2A582167" w14:textId="77777777" w:rsidR="008A75BA" w:rsidRPr="008A75BA" w:rsidRDefault="008A75BA" w:rsidP="008A75BA">
      <w:pPr>
        <w:spacing w:after="240"/>
        <w:ind w:left="2880" w:hanging="720"/>
        <w:rPr>
          <w:b/>
          <w:bCs/>
          <w:i/>
          <w:iCs/>
          <w:szCs w:val="26"/>
        </w:rPr>
      </w:pPr>
      <w:r w:rsidRPr="008A75BA">
        <w:rPr>
          <w:szCs w:val="20"/>
        </w:rPr>
        <w:t>(B)</w:t>
      </w:r>
      <w:r w:rsidRPr="008A75BA">
        <w:rPr>
          <w:szCs w:val="20"/>
        </w:rPr>
        <w:tab/>
        <w:t xml:space="preserve">A portion or </w:t>
      </w:r>
      <w:proofErr w:type="gramStart"/>
      <w:r w:rsidRPr="008A75BA">
        <w:rPr>
          <w:szCs w:val="20"/>
        </w:rPr>
        <w:t>all of</w:t>
      </w:r>
      <w:proofErr w:type="gramEnd"/>
      <w:r w:rsidRPr="008A75BA">
        <w:rPr>
          <w:szCs w:val="20"/>
        </w:rP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12063866" w14:textId="77777777" w:rsidR="008A75BA" w:rsidRPr="008A75BA" w:rsidRDefault="008A75BA" w:rsidP="008A75BA">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13AE5B94" w14:textId="77777777" w:rsidR="008A75BA" w:rsidRPr="008A75BA" w:rsidRDefault="008A75BA" w:rsidP="008A75BA">
      <w:pPr>
        <w:spacing w:after="240"/>
        <w:ind w:left="2160"/>
        <w:rPr>
          <w:szCs w:val="20"/>
        </w:rPr>
      </w:pPr>
      <w:r w:rsidRPr="008A75BA">
        <w:rPr>
          <w:szCs w:val="20"/>
        </w:rPr>
        <w:t xml:space="preserve">Credit Reduction = Reduction Factor * min[PTP bid quantity, remaining expiring CRR MWs] * bid price. </w:t>
      </w:r>
    </w:p>
    <w:p w14:paraId="22FBEAEC" w14:textId="77777777" w:rsidR="008A75BA" w:rsidRPr="008A75BA" w:rsidRDefault="008A75BA" w:rsidP="008A75BA">
      <w:pPr>
        <w:spacing w:after="240"/>
        <w:ind w:left="2160"/>
        <w:rPr>
          <w:szCs w:val="20"/>
        </w:rPr>
      </w:pPr>
      <w:r w:rsidRPr="008A75BA">
        <w:rPr>
          <w:szCs w:val="20"/>
        </w:rPr>
        <w:t xml:space="preserve">The Reduction Factor is </w:t>
      </w:r>
      <w:r w:rsidRPr="008A75BA">
        <w:rPr>
          <w:i/>
          <w:szCs w:val="20"/>
        </w:rPr>
        <w:t>bd</w:t>
      </w:r>
      <w:r w:rsidRPr="008A75BA">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8A75BA">
        <w:rPr>
          <w:szCs w:val="20"/>
        </w:rPr>
        <w:t>bid</w:t>
      </w:r>
      <w:proofErr w:type="gramEnd"/>
      <w:r w:rsidRPr="008A75BA">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8A75BA">
        <w:rPr>
          <w:szCs w:val="20"/>
        </w:rPr>
        <w:t>bid</w:t>
      </w:r>
      <w:proofErr w:type="gramEnd"/>
      <w:r w:rsidRPr="008A75BA">
        <w:rPr>
          <w:szCs w:val="20"/>
        </w:rPr>
        <w:t xml:space="preserve"> then it will be treated as a cancel followed by a new submission for purposes of credit exposure calculation.  Outcome of this calculation is dependent of the sequence of submittals for updates and cancels.</w:t>
      </w:r>
    </w:p>
    <w:p w14:paraId="35703561" w14:textId="77777777" w:rsidR="008A75BA" w:rsidRPr="008A75BA" w:rsidRDefault="008A75BA" w:rsidP="008A75BA">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2CBC9551" w14:textId="77777777" w:rsidR="008A75BA" w:rsidRPr="008A75BA" w:rsidRDefault="008A75BA" w:rsidP="008A75BA">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59B91E6A" w14:textId="77777777" w:rsidR="008A75BA" w:rsidRPr="008A75BA" w:rsidRDefault="008A75BA" w:rsidP="008A75BA">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75BA" w:rsidRPr="008A75BA" w14:paraId="5F149355" w14:textId="77777777" w:rsidTr="004B6255">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DD0A81E" w14:textId="77777777" w:rsidR="008A75BA" w:rsidRPr="008A75BA" w:rsidRDefault="008A75BA" w:rsidP="008A75BA">
            <w:pPr>
              <w:spacing w:before="120" w:after="240"/>
              <w:rPr>
                <w:b/>
                <w:i/>
                <w:iCs/>
              </w:rPr>
            </w:pPr>
            <w:r w:rsidRPr="008A75BA">
              <w:rPr>
                <w:b/>
                <w:i/>
                <w:iCs/>
              </w:rPr>
              <w:lastRenderedPageBreak/>
              <w:t>[NPRR1008 and NPRR1014:  Insert applicable portions of paragraph (g) below upon system implementation of the Real-Time Co-Optimization (RTC) project for NPRR1008; or upon system implementation for NPRR1014; and renumber accordingly:]</w:t>
            </w:r>
          </w:p>
          <w:p w14:paraId="38CE580C" w14:textId="77777777" w:rsidR="008A75BA" w:rsidRPr="008A75BA" w:rsidRDefault="008A75BA" w:rsidP="008A75BA">
            <w:pPr>
              <w:spacing w:after="240"/>
              <w:ind w:left="1440" w:hanging="720"/>
              <w:rPr>
                <w:szCs w:val="20"/>
              </w:rPr>
            </w:pPr>
            <w:r w:rsidRPr="008A75BA">
              <w:rPr>
                <w:szCs w:val="20"/>
              </w:rPr>
              <w:t>(g)</w:t>
            </w:r>
            <w:r w:rsidRPr="008A75BA">
              <w:rPr>
                <w:szCs w:val="20"/>
              </w:rPr>
              <w:tab/>
              <w:t xml:space="preserve">For Ancillary Service Only Offers, credit exposure will be increased by the sum of the quantity of the Ancillary Service Only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33650EF4" w14:textId="77777777" w:rsidR="008A75BA" w:rsidRPr="008A75BA" w:rsidRDefault="008A75BA" w:rsidP="008A75BA">
      <w:pPr>
        <w:spacing w:before="240" w:after="240"/>
        <w:ind w:left="1440" w:hanging="720"/>
        <w:rPr>
          <w:szCs w:val="20"/>
        </w:rPr>
      </w:pPr>
      <w:r w:rsidRPr="008A75BA">
        <w:rPr>
          <w:szCs w:val="20"/>
        </w:rPr>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w:t>
      </w:r>
      <w:proofErr w:type="gramStart"/>
      <w:r w:rsidRPr="008A75BA">
        <w:rPr>
          <w:szCs w:val="20"/>
        </w:rPr>
        <w:t>determined</w:t>
      </w:r>
      <w:proofErr w:type="gramEnd"/>
      <w:r w:rsidRPr="008A75BA">
        <w:rPr>
          <w:szCs w:val="20"/>
        </w:rPr>
        <w:t xml:space="preserve">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46FB6FC5" w14:textId="77777777" w:rsidR="008A75BA" w:rsidRPr="008A75BA" w:rsidRDefault="008A75BA" w:rsidP="008A75BA">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6FBBD32" w14:textId="77777777" w:rsidR="008A75BA" w:rsidRPr="008A75BA" w:rsidRDefault="008A75BA" w:rsidP="008A75BA">
      <w:pPr>
        <w:spacing w:after="240"/>
        <w:ind w:left="1440" w:hanging="720"/>
        <w:rPr>
          <w:szCs w:val="20"/>
        </w:rPr>
      </w:pPr>
      <w:r w:rsidRPr="008A75BA">
        <w:rPr>
          <w:szCs w:val="20"/>
        </w:rPr>
        <w:t>(h)</w:t>
      </w:r>
      <w:r w:rsidRPr="008A75BA">
        <w:rPr>
          <w:szCs w:val="20"/>
        </w:rPr>
        <w:tab/>
        <w:t>ERCOT must re-examine DAM credit parameters immediately if Counter-Party exceeds 90% of its Available Credit Limit (ACL) available to DAM.</w:t>
      </w:r>
    </w:p>
    <w:p w14:paraId="7295FED4" w14:textId="77777777" w:rsidR="008A75BA" w:rsidRPr="008A75BA" w:rsidRDefault="008A75BA" w:rsidP="008A75BA">
      <w:pPr>
        <w:spacing w:after="240"/>
        <w:ind w:left="720" w:hanging="720"/>
      </w:pPr>
      <w:r w:rsidRPr="008A75BA">
        <w:t>(7)</w:t>
      </w:r>
      <w:r w:rsidRPr="008A75BA">
        <w:tab/>
        <w:t xml:space="preserve">A </w:t>
      </w:r>
      <w:proofErr w:type="gramStart"/>
      <w:r w:rsidRPr="008A75BA">
        <w:t>Counter-Party</w:t>
      </w:r>
      <w:proofErr w:type="gramEnd"/>
      <w:r w:rsidRPr="008A75BA">
        <w:t xml:space="preserve"> may request more favorable parameters from ERCOT by agreeing to all of the conditions below: </w:t>
      </w:r>
    </w:p>
    <w:p w14:paraId="7F5DF8C8" w14:textId="77777777" w:rsidR="008A75BA" w:rsidRPr="008A75BA" w:rsidRDefault="008A75BA" w:rsidP="008A75BA">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531E14E7" w14:textId="77777777" w:rsidR="008A75BA" w:rsidRPr="008A75BA" w:rsidRDefault="008A75BA" w:rsidP="008A75BA">
      <w:pPr>
        <w:spacing w:after="240"/>
        <w:ind w:left="2160" w:hanging="720"/>
      </w:pPr>
      <w:r w:rsidRPr="008A75BA">
        <w:t>(i)</w:t>
      </w:r>
      <w:r w:rsidRPr="008A75BA">
        <w:tab/>
        <w:t xml:space="preserve">If Ratio1 as defined in paragraph (6)(a)(ii)(B) above is likely to be greater than the </w:t>
      </w:r>
      <w:proofErr w:type="gramStart"/>
      <w:r w:rsidRPr="008A75BA">
        <w:t>Counter-Party's</w:t>
      </w:r>
      <w:proofErr w:type="gramEnd"/>
      <w:r w:rsidRPr="008A75BA">
        <w:t xml:space="preserve"> currently assigned value of </w:t>
      </w:r>
      <w:r w:rsidRPr="008A75BA">
        <w:rPr>
          <w:i/>
        </w:rPr>
        <w:t>e1</w:t>
      </w:r>
      <w:r w:rsidRPr="008A75BA">
        <w:t xml:space="preserve"> for particular </w:t>
      </w:r>
      <w:r w:rsidRPr="008A75BA">
        <w:lastRenderedPageBreak/>
        <w:t>day(s), then the estimated daily values of Ratio1 specifying the day(s) along with the daily DAM Energy Bid, Energy-Only Offer, and Three-Part Supply Offer quantity assumptions used to arrive at those values; and</w:t>
      </w:r>
    </w:p>
    <w:p w14:paraId="4414D2AF" w14:textId="77777777" w:rsidR="008A75BA" w:rsidRPr="008A75BA" w:rsidRDefault="008A75BA" w:rsidP="008A75BA">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75BA" w:rsidRPr="008A75BA" w14:paraId="76CEA2DD" w14:textId="77777777" w:rsidTr="004B6255">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DE36B92" w14:textId="77777777" w:rsidR="008A75BA" w:rsidRPr="008A75BA" w:rsidRDefault="008A75BA" w:rsidP="008A75BA">
            <w:pPr>
              <w:spacing w:before="120" w:after="240"/>
              <w:rPr>
                <w:b/>
                <w:i/>
                <w:iCs/>
              </w:rPr>
            </w:pPr>
            <w:r w:rsidRPr="008A75BA">
              <w:rPr>
                <w:b/>
                <w:i/>
                <w:iCs/>
              </w:rPr>
              <w:t>[NPRR1014:  Replace paragraph (a) above with the following upon system implementation:]</w:t>
            </w:r>
          </w:p>
          <w:p w14:paraId="48A2C4BD" w14:textId="77777777" w:rsidR="008A75BA" w:rsidRPr="008A75BA" w:rsidRDefault="008A75BA" w:rsidP="008A75BA">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27625483" w14:textId="77777777" w:rsidR="008A75BA" w:rsidRPr="008A75BA" w:rsidRDefault="008A75BA" w:rsidP="008A75BA">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250F4DE" w14:textId="77777777" w:rsidR="008A75BA" w:rsidRPr="008A75BA" w:rsidRDefault="008A75BA" w:rsidP="008A75BA">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704AFDA8" w14:textId="77777777" w:rsidR="008A75BA" w:rsidRPr="008A75BA" w:rsidRDefault="008A75BA" w:rsidP="008A75BA">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07F2133D" w14:textId="77777777" w:rsidR="008A75BA" w:rsidRPr="008A75BA" w:rsidRDefault="008A75BA" w:rsidP="008A75BA">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6CD8D2B7" w14:textId="77777777" w:rsidR="008A75BA" w:rsidRPr="008A75BA" w:rsidRDefault="008A75BA" w:rsidP="008A75BA">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5518A23A" w14:textId="77777777" w:rsidR="008A75BA" w:rsidRPr="008A75BA" w:rsidRDefault="008A75BA" w:rsidP="008A75BA">
      <w:pPr>
        <w:spacing w:after="240"/>
        <w:ind w:left="1440" w:hanging="720"/>
      </w:pPr>
      <w:r w:rsidRPr="008A75BA">
        <w:t>(e)</w:t>
      </w:r>
      <w:r w:rsidRPr="008A75BA">
        <w:tab/>
        <w:t xml:space="preserve">If ERCOT determines that information provided to ERCOT is erroneous or that ERCOT has not been notified of required changes, ERCOT may set all </w:t>
      </w:r>
      <w:r w:rsidRPr="008A75BA">
        <w:lastRenderedPageBreak/>
        <w:t>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2D146CB4" w14:textId="77777777" w:rsidR="008A75BA" w:rsidRPr="008A75BA" w:rsidRDefault="008A75BA" w:rsidP="008A75BA">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039B02DF" w14:textId="77777777" w:rsidR="008A75BA" w:rsidRPr="008A75BA" w:rsidRDefault="008A75BA" w:rsidP="008A75BA">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6CC9D171" w14:textId="77777777" w:rsidR="008A75BA" w:rsidRPr="008A75BA" w:rsidRDefault="008A75BA" w:rsidP="008A75BA">
      <w:pPr>
        <w:spacing w:after="240"/>
        <w:ind w:left="1440" w:hanging="720"/>
      </w:pPr>
      <w:r w:rsidRPr="008A75BA">
        <w:t>(a)</w:t>
      </w:r>
      <w:r w:rsidRPr="008A75BA">
        <w:tab/>
        <w:t xml:space="preserve">DAM Energy Bids; </w:t>
      </w:r>
    </w:p>
    <w:p w14:paraId="1574D13E" w14:textId="77777777" w:rsidR="008A75BA" w:rsidRPr="008A75BA" w:rsidRDefault="008A75BA" w:rsidP="008A75BA">
      <w:pPr>
        <w:spacing w:after="240"/>
        <w:ind w:left="1440" w:hanging="720"/>
      </w:pPr>
      <w:r w:rsidRPr="008A75BA">
        <w:t>(b)</w:t>
      </w:r>
      <w:r w:rsidRPr="008A75BA">
        <w:tab/>
        <w:t>DAM Energy Only Offers;</w:t>
      </w:r>
    </w:p>
    <w:p w14:paraId="3D8BEE4C" w14:textId="77777777" w:rsidR="008A75BA" w:rsidRPr="008A75BA" w:rsidRDefault="008A75BA" w:rsidP="008A75BA">
      <w:pPr>
        <w:spacing w:after="240"/>
        <w:ind w:left="1440" w:hanging="720"/>
      </w:pPr>
      <w:r w:rsidRPr="008A75BA">
        <w:t>(c)</w:t>
      </w:r>
      <w:r w:rsidRPr="008A75BA">
        <w:tab/>
        <w:t>PTP Obligation Bids;</w:t>
      </w:r>
    </w:p>
    <w:p w14:paraId="3C41AAFB" w14:textId="77777777" w:rsidR="008A75BA" w:rsidRPr="008A75BA" w:rsidRDefault="008A75BA" w:rsidP="008A75BA">
      <w:pPr>
        <w:spacing w:after="240"/>
        <w:ind w:left="1440" w:hanging="720"/>
      </w:pPr>
      <w:r w:rsidRPr="008A75BA">
        <w:t>(d)</w:t>
      </w:r>
      <w:r w:rsidRPr="008A75BA">
        <w:tab/>
        <w:t>Three-Part Supply Offers; and</w:t>
      </w:r>
    </w:p>
    <w:p w14:paraId="3E494310" w14:textId="77777777" w:rsidR="008A75BA" w:rsidRPr="008A75BA" w:rsidRDefault="008A75BA" w:rsidP="008A75BA">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75BA" w:rsidRPr="008A75BA" w14:paraId="7AA12D05" w14:textId="77777777" w:rsidTr="004B6255">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B9E9B86" w14:textId="77777777" w:rsidR="008A75BA" w:rsidRPr="008A75BA" w:rsidRDefault="008A75BA" w:rsidP="008A75BA">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2EC12DEF" w14:textId="77777777" w:rsidR="008A75BA" w:rsidRPr="008A75BA" w:rsidRDefault="008A75BA" w:rsidP="008A75BA">
            <w:pPr>
              <w:spacing w:after="240"/>
              <w:ind w:left="1440" w:hanging="720"/>
              <w:rPr>
                <w:iCs/>
              </w:rPr>
            </w:pPr>
            <w:r w:rsidRPr="008A75BA">
              <w:rPr>
                <w:iCs/>
              </w:rPr>
              <w:t>(e)</w:t>
            </w:r>
            <w:r w:rsidRPr="008A75BA">
              <w:rPr>
                <w:iCs/>
              </w:rPr>
              <w:tab/>
              <w:t>Ancillary Services related to Self-Arranged Ancillary Service Quantities;</w:t>
            </w:r>
          </w:p>
          <w:p w14:paraId="440C03E3" w14:textId="77777777" w:rsidR="008A75BA" w:rsidRPr="008A75BA" w:rsidRDefault="008A75BA" w:rsidP="008A75BA">
            <w:pPr>
              <w:spacing w:after="240"/>
              <w:ind w:left="1440" w:hanging="720"/>
              <w:rPr>
                <w:iCs/>
              </w:rPr>
            </w:pPr>
            <w:r w:rsidRPr="008A75BA">
              <w:rPr>
                <w:iCs/>
              </w:rPr>
              <w:t>(f)</w:t>
            </w:r>
            <w:r w:rsidRPr="008A75BA">
              <w:rPr>
                <w:iCs/>
              </w:rPr>
              <w:tab/>
              <w:t>Ancillary Service Only Offers;</w:t>
            </w:r>
          </w:p>
          <w:p w14:paraId="1BFE020B" w14:textId="77777777" w:rsidR="008A75BA" w:rsidRPr="008A75BA" w:rsidRDefault="008A75BA" w:rsidP="008A75BA">
            <w:pPr>
              <w:spacing w:after="240"/>
              <w:ind w:left="1440" w:hanging="720"/>
              <w:rPr>
                <w:iCs/>
              </w:rPr>
            </w:pPr>
            <w:r w:rsidRPr="008A75BA">
              <w:rPr>
                <w:iCs/>
              </w:rPr>
              <w:t xml:space="preserve">(g) </w:t>
            </w:r>
            <w:r w:rsidRPr="008A75BA">
              <w:rPr>
                <w:iCs/>
              </w:rPr>
              <w:tab/>
              <w:t>Energy Bid/Offer Curves.</w:t>
            </w:r>
          </w:p>
        </w:tc>
      </w:tr>
    </w:tbl>
    <w:p w14:paraId="14490E88" w14:textId="77777777" w:rsidR="008A75BA" w:rsidRPr="008A75BA" w:rsidRDefault="008A75BA" w:rsidP="008A75BA">
      <w:pPr>
        <w:spacing w:before="240" w:after="240"/>
        <w:ind w:left="720" w:hanging="720"/>
      </w:pPr>
      <w:r w:rsidRPr="008A75BA">
        <w:t>(10)     The parameters in this Section are defined as follows:</w:t>
      </w:r>
    </w:p>
    <w:p w14:paraId="51BF38AB" w14:textId="77777777" w:rsidR="008A75BA" w:rsidRPr="008A75BA" w:rsidRDefault="008A75BA" w:rsidP="008A75BA">
      <w:pPr>
        <w:numPr>
          <w:ilvl w:val="0"/>
          <w:numId w:val="19"/>
        </w:numPr>
        <w:spacing w:after="240"/>
        <w:ind w:left="1440" w:hanging="720"/>
      </w:pPr>
      <w:r w:rsidRPr="008A75BA">
        <w:t>The default values of the parameters are:</w:t>
      </w:r>
    </w:p>
    <w:p w14:paraId="2FEDD9FB" w14:textId="77777777" w:rsidR="008A75BA" w:rsidRPr="008A75BA" w:rsidRDefault="008A75BA" w:rsidP="008A75BA"/>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A75BA" w:rsidRPr="008A75BA" w14:paraId="7FF0B703" w14:textId="77777777" w:rsidTr="004B6255">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2D02E33" w14:textId="77777777" w:rsidR="008A75BA" w:rsidRPr="008A75BA" w:rsidRDefault="008A75BA" w:rsidP="008A75BA">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17894753" w14:textId="77777777" w:rsidR="008A75BA" w:rsidRPr="008A75BA" w:rsidRDefault="008A75BA" w:rsidP="008A75BA">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08820B1B" w14:textId="77777777" w:rsidR="008A75BA" w:rsidRPr="008A75BA" w:rsidRDefault="008A75BA" w:rsidP="008A75BA">
            <w:pPr>
              <w:spacing w:after="240"/>
              <w:rPr>
                <w:b/>
                <w:iCs/>
                <w:sz w:val="20"/>
                <w:szCs w:val="20"/>
              </w:rPr>
            </w:pPr>
            <w:r w:rsidRPr="008A75BA">
              <w:rPr>
                <w:b/>
                <w:iCs/>
                <w:sz w:val="20"/>
                <w:szCs w:val="20"/>
              </w:rPr>
              <w:t>Current Value*</w:t>
            </w:r>
          </w:p>
        </w:tc>
      </w:tr>
      <w:tr w:rsidR="008A75BA" w:rsidRPr="008A75BA" w14:paraId="2163D665"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50A9F4BC" w14:textId="77777777" w:rsidR="008A75BA" w:rsidRPr="008A75BA" w:rsidRDefault="008A75BA" w:rsidP="008A75BA">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231EB9DF"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CCD773A" w14:textId="77777777" w:rsidR="008A75BA" w:rsidRPr="008A75BA" w:rsidRDefault="008A75BA" w:rsidP="008A75BA">
            <w:pPr>
              <w:spacing w:after="60"/>
              <w:rPr>
                <w:iCs/>
                <w:sz w:val="20"/>
                <w:szCs w:val="20"/>
              </w:rPr>
            </w:pPr>
            <w:r w:rsidRPr="008A75BA">
              <w:rPr>
                <w:iCs/>
                <w:sz w:val="20"/>
                <w:szCs w:val="20"/>
              </w:rPr>
              <w:t>85</w:t>
            </w:r>
          </w:p>
        </w:tc>
      </w:tr>
      <w:tr w:rsidR="008A75BA" w:rsidRPr="008A75BA" w14:paraId="468F064D"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0E24B0F1" w14:textId="77777777" w:rsidR="008A75BA" w:rsidRPr="008A75BA" w:rsidRDefault="008A75BA" w:rsidP="008A75BA">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0A4D5A2"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EA477A7" w14:textId="77777777" w:rsidR="008A75BA" w:rsidRPr="008A75BA" w:rsidRDefault="008A75BA" w:rsidP="008A75BA">
            <w:pPr>
              <w:spacing w:after="60"/>
              <w:rPr>
                <w:iCs/>
                <w:sz w:val="20"/>
                <w:szCs w:val="20"/>
              </w:rPr>
            </w:pPr>
            <w:r w:rsidRPr="008A75BA">
              <w:rPr>
                <w:iCs/>
                <w:sz w:val="20"/>
                <w:szCs w:val="20"/>
              </w:rPr>
              <w:t>95</w:t>
            </w:r>
          </w:p>
        </w:tc>
      </w:tr>
      <w:tr w:rsidR="008A75BA" w:rsidRPr="008A75BA" w14:paraId="5CB2BC25"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77F1A07F" w14:textId="77777777" w:rsidR="008A75BA" w:rsidRPr="008A75BA" w:rsidRDefault="008A75BA" w:rsidP="008A75BA">
            <w:pPr>
              <w:spacing w:after="60"/>
              <w:rPr>
                <w:i/>
                <w:iCs/>
                <w:sz w:val="20"/>
                <w:szCs w:val="20"/>
              </w:rPr>
            </w:pPr>
            <w:r w:rsidRPr="008A75BA">
              <w:rPr>
                <w:i/>
                <w:iCs/>
                <w:sz w:val="20"/>
                <w:szCs w:val="20"/>
              </w:rPr>
              <w:lastRenderedPageBreak/>
              <w:t>a</w:t>
            </w:r>
          </w:p>
        </w:tc>
        <w:tc>
          <w:tcPr>
            <w:tcW w:w="1016" w:type="dxa"/>
            <w:tcBorders>
              <w:top w:val="single" w:sz="4" w:space="0" w:color="auto"/>
              <w:left w:val="single" w:sz="4" w:space="0" w:color="auto"/>
              <w:bottom w:val="single" w:sz="4" w:space="0" w:color="auto"/>
              <w:right w:val="single" w:sz="4" w:space="0" w:color="auto"/>
            </w:tcBorders>
            <w:hideMark/>
          </w:tcPr>
          <w:p w14:paraId="0BA710E4"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33FABE9" w14:textId="77777777" w:rsidR="008A75BA" w:rsidRPr="008A75BA" w:rsidRDefault="008A75BA" w:rsidP="008A75BA">
            <w:pPr>
              <w:spacing w:after="60"/>
              <w:rPr>
                <w:iCs/>
                <w:sz w:val="20"/>
                <w:szCs w:val="20"/>
              </w:rPr>
            </w:pPr>
            <w:r w:rsidRPr="008A75BA">
              <w:rPr>
                <w:iCs/>
                <w:sz w:val="20"/>
                <w:szCs w:val="20"/>
              </w:rPr>
              <w:t>50</w:t>
            </w:r>
          </w:p>
        </w:tc>
      </w:tr>
      <w:tr w:rsidR="008A75BA" w:rsidRPr="008A75BA" w14:paraId="7D8D3E35"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4FE8C19D" w14:textId="77777777" w:rsidR="008A75BA" w:rsidRPr="008A75BA" w:rsidRDefault="008A75BA" w:rsidP="008A75BA">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2F588CA3"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3181291" w14:textId="77777777" w:rsidR="008A75BA" w:rsidRPr="008A75BA" w:rsidRDefault="008A75BA" w:rsidP="008A75BA">
            <w:pPr>
              <w:spacing w:after="60"/>
              <w:rPr>
                <w:iCs/>
                <w:sz w:val="20"/>
                <w:szCs w:val="20"/>
              </w:rPr>
            </w:pPr>
            <w:r w:rsidRPr="008A75BA">
              <w:rPr>
                <w:iCs/>
                <w:sz w:val="20"/>
                <w:szCs w:val="20"/>
              </w:rPr>
              <w:t>45</w:t>
            </w:r>
          </w:p>
        </w:tc>
      </w:tr>
      <w:tr w:rsidR="008A75BA" w:rsidRPr="008A75BA" w14:paraId="42F43BD8"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986912" w14:textId="77777777" w:rsidR="008A75BA" w:rsidRPr="008A75BA" w:rsidRDefault="008A75BA" w:rsidP="008A75BA">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803AE15"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03A2D9A" w14:textId="77777777" w:rsidR="008A75BA" w:rsidRPr="008A75BA" w:rsidRDefault="008A75BA" w:rsidP="008A75BA">
            <w:pPr>
              <w:spacing w:after="60"/>
              <w:rPr>
                <w:iCs/>
                <w:sz w:val="20"/>
                <w:szCs w:val="20"/>
              </w:rPr>
            </w:pPr>
            <w:r w:rsidRPr="008A75BA">
              <w:rPr>
                <w:iCs/>
                <w:sz w:val="20"/>
                <w:szCs w:val="20"/>
              </w:rPr>
              <w:t>90</w:t>
            </w:r>
          </w:p>
        </w:tc>
      </w:tr>
      <w:tr w:rsidR="008A75BA" w:rsidRPr="008A75BA" w14:paraId="602223EC"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A8B193" w14:textId="77777777" w:rsidR="008A75BA" w:rsidRPr="008A75BA" w:rsidRDefault="008A75BA" w:rsidP="008A75BA">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8B121A8"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64E7EC" w14:textId="77777777" w:rsidR="008A75BA" w:rsidRPr="008A75BA" w:rsidRDefault="008A75BA" w:rsidP="008A75BA">
            <w:pPr>
              <w:spacing w:after="60"/>
              <w:rPr>
                <w:iCs/>
                <w:sz w:val="20"/>
                <w:szCs w:val="20"/>
              </w:rPr>
            </w:pPr>
            <w:r w:rsidRPr="008A75BA">
              <w:rPr>
                <w:iCs/>
                <w:sz w:val="20"/>
                <w:szCs w:val="20"/>
              </w:rPr>
              <w:t>0</w:t>
            </w:r>
          </w:p>
        </w:tc>
      </w:tr>
      <w:tr w:rsidR="00700BBC" w:rsidRPr="008A75BA" w14:paraId="4F25749A" w14:textId="77777777" w:rsidTr="004B6255">
        <w:trPr>
          <w:trHeight w:val="519"/>
          <w:ins w:id="286"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4D12C000" w14:textId="430C4669" w:rsidR="00700BBC" w:rsidRDefault="00700BBC" w:rsidP="00700BBC">
            <w:pPr>
              <w:spacing w:after="60"/>
              <w:rPr>
                <w:ins w:id="287" w:author="ERCOT 041224" w:date="2024-04-09T16:49:00Z"/>
                <w:i/>
                <w:iCs/>
                <w:sz w:val="20"/>
                <w:szCs w:val="20"/>
              </w:rPr>
            </w:pPr>
            <w:ins w:id="288"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635C9677" w14:textId="48F6155E" w:rsidR="00700BBC" w:rsidRDefault="00700BBC" w:rsidP="00700BBC">
            <w:pPr>
              <w:spacing w:after="60"/>
              <w:rPr>
                <w:ins w:id="289" w:author="ERCOT 041224" w:date="2024-04-09T16:49:00Z"/>
                <w:iCs/>
                <w:sz w:val="20"/>
                <w:szCs w:val="20"/>
              </w:rPr>
            </w:pPr>
            <w:ins w:id="290"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72054498" w14:textId="239E8E38" w:rsidR="00700BBC" w:rsidRDefault="00700BBC" w:rsidP="00700BBC">
            <w:pPr>
              <w:spacing w:after="60"/>
              <w:rPr>
                <w:ins w:id="291" w:author="ERCOT 041224" w:date="2024-04-09T16:49:00Z"/>
                <w:iCs/>
                <w:sz w:val="20"/>
                <w:szCs w:val="20"/>
              </w:rPr>
            </w:pPr>
            <w:ins w:id="292" w:author="ERCOT 041224" w:date="2024-04-09T16:49:00Z">
              <w:r>
                <w:rPr>
                  <w:iCs/>
                  <w:sz w:val="20"/>
                  <w:szCs w:val="20"/>
                </w:rPr>
                <w:t>0</w:t>
              </w:r>
            </w:ins>
          </w:p>
        </w:tc>
      </w:tr>
      <w:tr w:rsidR="008A75BA" w:rsidRPr="008A75BA" w14:paraId="334AD281"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18C8F0C0" w14:textId="77777777" w:rsidR="008A75BA" w:rsidRPr="008A75BA" w:rsidRDefault="008A75BA" w:rsidP="008A75BA">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6FC8AB52" w14:textId="77777777" w:rsidR="008A75BA" w:rsidRPr="008A75BA" w:rsidRDefault="008A75BA" w:rsidP="008A75BA">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00616420" w14:textId="77777777" w:rsidR="008A75BA" w:rsidRPr="008A75BA" w:rsidRDefault="008A75BA" w:rsidP="008A75BA">
            <w:pPr>
              <w:spacing w:after="60"/>
              <w:rPr>
                <w:iCs/>
                <w:sz w:val="20"/>
                <w:szCs w:val="20"/>
              </w:rPr>
            </w:pPr>
            <w:r w:rsidRPr="008A75BA">
              <w:rPr>
                <w:iCs/>
                <w:sz w:val="20"/>
                <w:szCs w:val="20"/>
              </w:rPr>
              <w:t>1</w:t>
            </w:r>
          </w:p>
        </w:tc>
      </w:tr>
      <w:tr w:rsidR="008A75BA" w:rsidRPr="008A75BA" w14:paraId="7B62CCFA"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587A5F27" w14:textId="77777777" w:rsidR="008A75BA" w:rsidRPr="008A75BA" w:rsidRDefault="008A75BA" w:rsidP="008A75BA">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69A13D8C"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C310A7" w14:textId="77777777" w:rsidR="008A75BA" w:rsidRPr="008A75BA" w:rsidRDefault="008A75BA" w:rsidP="008A75BA">
            <w:pPr>
              <w:spacing w:after="60"/>
              <w:rPr>
                <w:iCs/>
                <w:sz w:val="20"/>
                <w:szCs w:val="20"/>
              </w:rPr>
            </w:pPr>
            <w:r w:rsidRPr="008A75BA">
              <w:rPr>
                <w:iCs/>
                <w:sz w:val="20"/>
                <w:szCs w:val="20"/>
              </w:rPr>
              <w:t>45</w:t>
            </w:r>
          </w:p>
        </w:tc>
      </w:tr>
      <w:tr w:rsidR="008A75BA" w:rsidRPr="008A75BA" w14:paraId="45773AFB"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185E8BC2" w14:textId="77777777" w:rsidR="008A75BA" w:rsidRPr="008A75BA" w:rsidRDefault="008A75BA" w:rsidP="008A75BA">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7E244B8B"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1730AEE" w14:textId="77777777" w:rsidR="008A75BA" w:rsidRPr="008A75BA" w:rsidRDefault="008A75BA" w:rsidP="008A75BA">
            <w:pPr>
              <w:spacing w:after="60"/>
              <w:rPr>
                <w:iCs/>
                <w:sz w:val="20"/>
                <w:szCs w:val="20"/>
              </w:rPr>
            </w:pPr>
            <w:r w:rsidRPr="008A75BA">
              <w:rPr>
                <w:iCs/>
                <w:sz w:val="20"/>
                <w:szCs w:val="20"/>
              </w:rPr>
              <w:t>50</w:t>
            </w:r>
          </w:p>
        </w:tc>
      </w:tr>
      <w:tr w:rsidR="008A75BA" w:rsidRPr="008A75BA" w14:paraId="148BC068"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0A1E85F4" w14:textId="77777777" w:rsidR="008A75BA" w:rsidRPr="008A75BA" w:rsidRDefault="008A75BA" w:rsidP="008A75BA">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5005A227"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32A9B12" w14:textId="77777777" w:rsidR="008A75BA" w:rsidRPr="008A75BA" w:rsidRDefault="008A75BA" w:rsidP="008A75BA">
            <w:pPr>
              <w:spacing w:after="60"/>
              <w:rPr>
                <w:iCs/>
                <w:sz w:val="20"/>
                <w:szCs w:val="20"/>
              </w:rPr>
            </w:pPr>
            <w:r w:rsidRPr="008A75BA">
              <w:rPr>
                <w:iCs/>
                <w:sz w:val="20"/>
                <w:szCs w:val="20"/>
              </w:rPr>
              <w:t>90</w:t>
            </w:r>
          </w:p>
        </w:tc>
      </w:tr>
      <w:tr w:rsidR="008A75BA" w:rsidRPr="008A75BA" w14:paraId="4CA88F7C"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50611878" w14:textId="77777777" w:rsidR="008A75BA" w:rsidRPr="008A75BA" w:rsidRDefault="008A75BA" w:rsidP="008A75BA">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37F49766" w14:textId="77777777" w:rsidR="008A75BA" w:rsidRPr="008A75BA" w:rsidRDefault="008A75BA" w:rsidP="008A75BA">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3D60FBCC" w14:textId="77777777" w:rsidR="008A75BA" w:rsidRPr="008A75BA" w:rsidRDefault="008A75BA" w:rsidP="008A75BA">
            <w:pPr>
              <w:spacing w:after="60"/>
              <w:rPr>
                <w:iCs/>
                <w:sz w:val="20"/>
                <w:szCs w:val="20"/>
              </w:rPr>
            </w:pPr>
            <w:r w:rsidRPr="008A75BA">
              <w:rPr>
                <w:iCs/>
                <w:sz w:val="20"/>
                <w:szCs w:val="20"/>
              </w:rPr>
              <w:t>90</w:t>
            </w:r>
          </w:p>
        </w:tc>
      </w:tr>
      <w:tr w:rsidR="008A75BA" w:rsidRPr="008A75BA" w14:paraId="3611DCB4"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9561BC" w14:textId="77777777" w:rsidR="008A75BA" w:rsidRPr="008A75BA" w:rsidRDefault="008A75BA" w:rsidP="008A75BA">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72D35364"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0332B53" w14:textId="77777777" w:rsidR="008A75BA" w:rsidRPr="008A75BA" w:rsidRDefault="008A75BA" w:rsidP="008A75BA">
            <w:pPr>
              <w:spacing w:after="60"/>
              <w:rPr>
                <w:iCs/>
                <w:sz w:val="20"/>
                <w:szCs w:val="20"/>
              </w:rPr>
            </w:pPr>
            <w:r w:rsidRPr="008A75BA">
              <w:rPr>
                <w:iCs/>
                <w:sz w:val="20"/>
                <w:szCs w:val="20"/>
              </w:rPr>
              <w:t>50</w:t>
            </w:r>
          </w:p>
        </w:tc>
      </w:tr>
      <w:tr w:rsidR="008A75BA" w:rsidRPr="008A75BA" w14:paraId="294E2C3D" w14:textId="77777777" w:rsidTr="004B6255">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664CBF27" w14:textId="77777777" w:rsidR="008A75BA" w:rsidRPr="008A75BA" w:rsidRDefault="008A75BA" w:rsidP="008A75BA">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703D74F" w14:textId="77777777" w:rsidR="008A75BA" w:rsidRPr="008A75BA" w:rsidRDefault="008A75BA" w:rsidP="008A75BA">
      <w:pPr>
        <w:numPr>
          <w:ilvl w:val="0"/>
          <w:numId w:val="19"/>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A75BA" w:rsidRPr="008A75BA" w14:paraId="6743E4DA" w14:textId="77777777" w:rsidTr="004B6255">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2967BF8D" w14:textId="77777777" w:rsidR="008A75BA" w:rsidRPr="008A75BA" w:rsidRDefault="008A75BA" w:rsidP="008A75BA">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0C2C5380" w14:textId="77777777" w:rsidR="008A75BA" w:rsidRPr="008A75BA" w:rsidRDefault="008A75BA" w:rsidP="008A75BA">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8C0FB9" w14:textId="77777777" w:rsidR="008A75BA" w:rsidRPr="008A75BA" w:rsidRDefault="008A75BA" w:rsidP="008A75BA">
            <w:pPr>
              <w:spacing w:after="240"/>
              <w:rPr>
                <w:b/>
                <w:iCs/>
                <w:sz w:val="20"/>
                <w:szCs w:val="20"/>
              </w:rPr>
            </w:pPr>
            <w:r w:rsidRPr="008A75BA">
              <w:rPr>
                <w:b/>
                <w:iCs/>
                <w:sz w:val="20"/>
                <w:szCs w:val="20"/>
              </w:rPr>
              <w:t>Current Value</w:t>
            </w:r>
          </w:p>
        </w:tc>
      </w:tr>
      <w:tr w:rsidR="008A75BA" w:rsidRPr="008A75BA" w14:paraId="3C776208"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32AF6553" w14:textId="77777777" w:rsidR="008A75BA" w:rsidRPr="008A75BA" w:rsidRDefault="008A75BA" w:rsidP="008A75BA">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0DCEEABC"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60FF002" w14:textId="77777777" w:rsidR="008A75BA" w:rsidRPr="008A75BA" w:rsidRDefault="008A75BA" w:rsidP="008A75BA">
            <w:pPr>
              <w:spacing w:after="60"/>
              <w:rPr>
                <w:iCs/>
                <w:sz w:val="20"/>
                <w:szCs w:val="20"/>
              </w:rPr>
            </w:pPr>
            <w:r w:rsidRPr="008A75BA">
              <w:rPr>
                <w:iCs/>
                <w:sz w:val="20"/>
                <w:szCs w:val="20"/>
              </w:rPr>
              <w:t>85</w:t>
            </w:r>
          </w:p>
        </w:tc>
      </w:tr>
      <w:tr w:rsidR="008A75BA" w:rsidRPr="008A75BA" w14:paraId="2A570989"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F8968F" w14:textId="77777777" w:rsidR="008A75BA" w:rsidRPr="008A75BA" w:rsidRDefault="008A75BA" w:rsidP="008A75BA">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DB4DAFE"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422374" w14:textId="77777777" w:rsidR="008A75BA" w:rsidRPr="008A75BA" w:rsidRDefault="008A75BA" w:rsidP="008A75BA">
            <w:pPr>
              <w:spacing w:after="60"/>
              <w:rPr>
                <w:iCs/>
                <w:sz w:val="20"/>
                <w:szCs w:val="20"/>
              </w:rPr>
            </w:pPr>
            <w:r w:rsidRPr="008A75BA">
              <w:rPr>
                <w:iCs/>
                <w:sz w:val="20"/>
                <w:szCs w:val="20"/>
              </w:rPr>
              <w:t>75</w:t>
            </w:r>
          </w:p>
        </w:tc>
      </w:tr>
      <w:tr w:rsidR="008A75BA" w:rsidRPr="008A75BA" w14:paraId="5D10E4AF"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681591ED" w14:textId="77777777" w:rsidR="008A75BA" w:rsidRPr="008A75BA" w:rsidRDefault="008A75BA" w:rsidP="008A75BA">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1E8C240A"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14F5F8A" w14:textId="77777777" w:rsidR="008A75BA" w:rsidRPr="008A75BA" w:rsidRDefault="008A75BA" w:rsidP="008A75BA">
            <w:pPr>
              <w:spacing w:after="60"/>
              <w:rPr>
                <w:iCs/>
                <w:sz w:val="20"/>
                <w:szCs w:val="20"/>
              </w:rPr>
            </w:pPr>
            <w:r w:rsidRPr="008A75BA">
              <w:rPr>
                <w:iCs/>
                <w:sz w:val="20"/>
                <w:szCs w:val="20"/>
              </w:rPr>
              <w:t>50</w:t>
            </w:r>
          </w:p>
        </w:tc>
      </w:tr>
      <w:tr w:rsidR="008A75BA" w:rsidRPr="008A75BA" w14:paraId="5752B6A4"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6C21E637" w14:textId="77777777" w:rsidR="008A75BA" w:rsidRPr="008A75BA" w:rsidRDefault="008A75BA" w:rsidP="008A75BA">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6B89ACB6"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1BB3AF24" w14:textId="77777777" w:rsidR="008A75BA" w:rsidRPr="008A75BA" w:rsidRDefault="008A75BA" w:rsidP="008A75BA">
            <w:pPr>
              <w:spacing w:after="60"/>
              <w:rPr>
                <w:iCs/>
                <w:sz w:val="20"/>
                <w:szCs w:val="20"/>
              </w:rPr>
            </w:pPr>
            <w:r w:rsidRPr="008A75BA">
              <w:rPr>
                <w:iCs/>
                <w:sz w:val="20"/>
                <w:szCs w:val="20"/>
              </w:rPr>
              <w:t>45</w:t>
            </w:r>
          </w:p>
        </w:tc>
      </w:tr>
      <w:tr w:rsidR="008A75BA" w:rsidRPr="008A75BA" w14:paraId="0B95023E"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1B35A51F" w14:textId="77777777" w:rsidR="008A75BA" w:rsidRPr="008A75BA" w:rsidRDefault="008A75BA" w:rsidP="008A75BA">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740C4D2E"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16F9E363" w14:textId="77777777" w:rsidR="008A75BA" w:rsidRPr="008A75BA" w:rsidRDefault="008A75BA" w:rsidP="008A75BA">
            <w:pPr>
              <w:spacing w:after="60"/>
              <w:rPr>
                <w:iCs/>
                <w:sz w:val="20"/>
                <w:szCs w:val="20"/>
              </w:rPr>
            </w:pPr>
            <w:r w:rsidRPr="008A75BA">
              <w:rPr>
                <w:iCs/>
                <w:sz w:val="20"/>
                <w:szCs w:val="20"/>
              </w:rPr>
              <w:t>90</w:t>
            </w:r>
          </w:p>
        </w:tc>
      </w:tr>
      <w:tr w:rsidR="008A75BA" w:rsidRPr="008A75BA" w14:paraId="05DE32AF"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6E83BD9E" w14:textId="77777777" w:rsidR="008A75BA" w:rsidRPr="008A75BA" w:rsidRDefault="008A75BA" w:rsidP="008A75BA">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4F0E3FF9"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0B90ABF" w14:textId="77777777" w:rsidR="008A75BA" w:rsidRPr="008A75BA" w:rsidRDefault="008A75BA" w:rsidP="008A75BA">
            <w:pPr>
              <w:spacing w:after="60"/>
              <w:rPr>
                <w:iCs/>
                <w:sz w:val="20"/>
                <w:szCs w:val="20"/>
              </w:rPr>
            </w:pPr>
            <w:r w:rsidRPr="008A75BA">
              <w:rPr>
                <w:iCs/>
                <w:sz w:val="20"/>
                <w:szCs w:val="20"/>
              </w:rPr>
              <w:t>25</w:t>
            </w:r>
          </w:p>
        </w:tc>
      </w:tr>
      <w:tr w:rsidR="008A75BA" w:rsidRPr="008A75BA" w14:paraId="5684318B"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384B0944" w14:textId="77777777" w:rsidR="008A75BA" w:rsidRPr="008A75BA" w:rsidRDefault="008A75BA" w:rsidP="008A75BA">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1AF3731" w14:textId="77777777" w:rsidR="008A75BA" w:rsidRPr="008A75BA" w:rsidRDefault="008A75BA" w:rsidP="008A75BA">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29E52333" w14:textId="77777777" w:rsidR="008A75BA" w:rsidRPr="008A75BA" w:rsidRDefault="008A75BA" w:rsidP="008A75BA">
            <w:pPr>
              <w:spacing w:after="60"/>
              <w:rPr>
                <w:iCs/>
                <w:sz w:val="20"/>
                <w:szCs w:val="20"/>
              </w:rPr>
            </w:pPr>
            <w:r w:rsidRPr="008A75BA">
              <w:rPr>
                <w:iCs/>
                <w:sz w:val="20"/>
                <w:szCs w:val="20"/>
              </w:rPr>
              <w:t>1</w:t>
            </w:r>
          </w:p>
        </w:tc>
      </w:tr>
      <w:tr w:rsidR="008A75BA" w:rsidRPr="008A75BA" w14:paraId="4C71CA9F"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286D8F6B" w14:textId="77777777" w:rsidR="008A75BA" w:rsidRPr="008A75BA" w:rsidRDefault="008A75BA" w:rsidP="008A75BA">
            <w:pPr>
              <w:spacing w:after="60"/>
              <w:rPr>
                <w:i/>
                <w:iCs/>
                <w:sz w:val="20"/>
                <w:szCs w:val="20"/>
              </w:rPr>
            </w:pPr>
            <w:r w:rsidRPr="008A75BA">
              <w:rPr>
                <w:i/>
                <w:iCs/>
                <w:sz w:val="20"/>
                <w:szCs w:val="20"/>
              </w:rPr>
              <w:lastRenderedPageBreak/>
              <w:t>y</w:t>
            </w:r>
          </w:p>
        </w:tc>
        <w:tc>
          <w:tcPr>
            <w:tcW w:w="1016" w:type="dxa"/>
            <w:tcBorders>
              <w:top w:val="single" w:sz="4" w:space="0" w:color="auto"/>
              <w:left w:val="single" w:sz="4" w:space="0" w:color="auto"/>
              <w:bottom w:val="single" w:sz="4" w:space="0" w:color="auto"/>
              <w:right w:val="single" w:sz="4" w:space="0" w:color="auto"/>
            </w:tcBorders>
            <w:hideMark/>
          </w:tcPr>
          <w:p w14:paraId="0E23C142"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CB9BC19" w14:textId="77777777" w:rsidR="008A75BA" w:rsidRPr="008A75BA" w:rsidRDefault="008A75BA" w:rsidP="008A75BA">
            <w:pPr>
              <w:spacing w:after="60"/>
              <w:rPr>
                <w:iCs/>
                <w:sz w:val="20"/>
                <w:szCs w:val="20"/>
              </w:rPr>
            </w:pPr>
            <w:r w:rsidRPr="008A75BA">
              <w:rPr>
                <w:iCs/>
                <w:sz w:val="20"/>
                <w:szCs w:val="20"/>
              </w:rPr>
              <w:t>45</w:t>
            </w:r>
          </w:p>
        </w:tc>
      </w:tr>
      <w:tr w:rsidR="008A75BA" w:rsidRPr="008A75BA" w14:paraId="7963DCD9"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7710CD" w14:textId="77777777" w:rsidR="008A75BA" w:rsidRPr="008A75BA" w:rsidRDefault="008A75BA" w:rsidP="008A75BA">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26CC568D"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8211D0B" w14:textId="77777777" w:rsidR="008A75BA" w:rsidRPr="008A75BA" w:rsidRDefault="008A75BA" w:rsidP="008A75BA">
            <w:pPr>
              <w:spacing w:after="60"/>
              <w:rPr>
                <w:iCs/>
                <w:sz w:val="20"/>
                <w:szCs w:val="20"/>
              </w:rPr>
            </w:pPr>
            <w:r w:rsidRPr="008A75BA">
              <w:rPr>
                <w:iCs/>
                <w:sz w:val="20"/>
                <w:szCs w:val="20"/>
              </w:rPr>
              <w:t>50</w:t>
            </w:r>
          </w:p>
        </w:tc>
      </w:tr>
      <w:tr w:rsidR="008A75BA" w:rsidRPr="008A75BA" w14:paraId="4BC633B3"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071C7755" w14:textId="77777777" w:rsidR="008A75BA" w:rsidRPr="008A75BA" w:rsidRDefault="008A75BA" w:rsidP="008A75BA">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6A1AAD27"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1C7190A1" w14:textId="77777777" w:rsidR="008A75BA" w:rsidRPr="008A75BA" w:rsidRDefault="008A75BA" w:rsidP="008A75BA">
            <w:pPr>
              <w:spacing w:after="60"/>
              <w:rPr>
                <w:iCs/>
                <w:sz w:val="20"/>
                <w:szCs w:val="20"/>
              </w:rPr>
            </w:pPr>
            <w:r w:rsidRPr="008A75BA">
              <w:rPr>
                <w:iCs/>
                <w:sz w:val="20"/>
                <w:szCs w:val="20"/>
              </w:rPr>
              <w:t>90</w:t>
            </w:r>
          </w:p>
        </w:tc>
      </w:tr>
      <w:tr w:rsidR="008A75BA" w:rsidRPr="008A75BA" w14:paraId="47E0B7D7" w14:textId="77777777" w:rsidTr="004B6255">
        <w:trPr>
          <w:trHeight w:val="519"/>
        </w:trPr>
        <w:tc>
          <w:tcPr>
            <w:tcW w:w="1491" w:type="dxa"/>
            <w:tcBorders>
              <w:top w:val="single" w:sz="4" w:space="0" w:color="auto"/>
              <w:left w:val="single" w:sz="4" w:space="0" w:color="auto"/>
              <w:bottom w:val="single" w:sz="4" w:space="0" w:color="auto"/>
              <w:right w:val="single" w:sz="4" w:space="0" w:color="auto"/>
            </w:tcBorders>
            <w:hideMark/>
          </w:tcPr>
          <w:p w14:paraId="0DBA313F" w14:textId="77777777" w:rsidR="008A75BA" w:rsidRPr="008A75BA" w:rsidRDefault="008A75BA" w:rsidP="008A75BA">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3B0001D9" w14:textId="77777777" w:rsidR="008A75BA" w:rsidRPr="008A75BA" w:rsidRDefault="008A75BA" w:rsidP="008A75BA">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53B202" w14:textId="77777777" w:rsidR="008A75BA" w:rsidRPr="008A75BA" w:rsidRDefault="008A75BA" w:rsidP="008A75BA">
            <w:pPr>
              <w:spacing w:after="60"/>
              <w:rPr>
                <w:iCs/>
                <w:sz w:val="20"/>
                <w:szCs w:val="20"/>
              </w:rPr>
            </w:pPr>
            <w:r w:rsidRPr="008A75BA">
              <w:rPr>
                <w:iCs/>
                <w:sz w:val="20"/>
                <w:szCs w:val="20"/>
              </w:rPr>
              <w:t>50</w:t>
            </w:r>
          </w:p>
        </w:tc>
      </w:tr>
      <w:tr w:rsidR="008A75BA" w:rsidRPr="008A75BA" w14:paraId="09BDDBCE" w14:textId="77777777" w:rsidTr="004B6255">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2F98707" w14:textId="77777777" w:rsidR="008A75BA" w:rsidRPr="008A75BA" w:rsidRDefault="008A75BA" w:rsidP="008A75BA">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3A63385" w14:textId="77777777" w:rsidR="008A75BA" w:rsidRPr="008A75BA" w:rsidRDefault="008A75BA" w:rsidP="008A75BA"/>
    <w:p w14:paraId="2ED3992A" w14:textId="5347B63D" w:rsidR="005E355A" w:rsidRPr="00090A43" w:rsidRDefault="005E355A" w:rsidP="00505A34">
      <w:pPr>
        <w:pStyle w:val="BodyText"/>
        <w:spacing w:before="120" w:after="120"/>
        <w:rPr>
          <w:rFonts w:ascii="Arial" w:hAnsi="Arial" w:cs="Arial"/>
        </w:rPr>
      </w:pPr>
    </w:p>
    <w:sectPr w:rsidR="005E355A" w:rsidRPr="00090A43" w:rsidSect="00893506">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91D64" w14:textId="77777777" w:rsidR="00D52540" w:rsidRDefault="00D52540">
      <w:r>
        <w:separator/>
      </w:r>
    </w:p>
  </w:endnote>
  <w:endnote w:type="continuationSeparator" w:id="0">
    <w:p w14:paraId="549ACC80" w14:textId="77777777" w:rsidR="00D52540" w:rsidRDefault="00D5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14C5937A"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9A40F3">
      <w:rPr>
        <w:rFonts w:ascii="Arial" w:hAnsi="Arial" w:cs="Arial"/>
        <w:noProof/>
        <w:sz w:val="18"/>
        <w:szCs w:val="18"/>
      </w:rPr>
      <w:t>1215NPRR-</w:t>
    </w:r>
    <w:r w:rsidR="000637A8">
      <w:rPr>
        <w:rFonts w:ascii="Arial" w:hAnsi="Arial" w:cs="Arial"/>
        <w:noProof/>
        <w:sz w:val="18"/>
        <w:szCs w:val="18"/>
      </w:rPr>
      <w:t>06</w:t>
    </w:r>
    <w:r w:rsidR="009A40F3">
      <w:rPr>
        <w:rFonts w:ascii="Arial" w:hAnsi="Arial" w:cs="Arial"/>
        <w:noProof/>
        <w:sz w:val="18"/>
        <w:szCs w:val="18"/>
      </w:rPr>
      <w:t xml:space="preserve"> </w:t>
    </w:r>
    <w:r w:rsidR="008A75BA">
      <w:rPr>
        <w:rFonts w:ascii="Arial" w:hAnsi="Arial" w:cs="Arial"/>
        <w:noProof/>
        <w:sz w:val="18"/>
        <w:szCs w:val="18"/>
      </w:rPr>
      <w:t>ERCOT</w:t>
    </w:r>
    <w:r w:rsidR="009A40F3">
      <w:rPr>
        <w:rFonts w:ascii="Arial" w:hAnsi="Arial" w:cs="Arial"/>
        <w:noProof/>
        <w:sz w:val="18"/>
        <w:szCs w:val="18"/>
      </w:rPr>
      <w:t xml:space="preserve"> Comments 0</w:t>
    </w:r>
    <w:r w:rsidR="00700BBC">
      <w:rPr>
        <w:rFonts w:ascii="Arial" w:hAnsi="Arial" w:cs="Arial"/>
        <w:noProof/>
        <w:sz w:val="18"/>
        <w:szCs w:val="18"/>
      </w:rPr>
      <w:t>4</w:t>
    </w:r>
    <w:r w:rsidR="000637A8">
      <w:rPr>
        <w:rFonts w:ascii="Arial" w:hAnsi="Arial" w:cs="Arial"/>
        <w:noProof/>
        <w:sz w:val="18"/>
        <w:szCs w:val="18"/>
      </w:rPr>
      <w:t>12</w:t>
    </w:r>
    <w:r w:rsidR="009A40F3">
      <w:rPr>
        <w:rFonts w:ascii="Arial" w:hAnsi="Arial" w:cs="Arial"/>
        <w:noProof/>
        <w:sz w:val="18"/>
        <w:szCs w:val="18"/>
      </w:rPr>
      <w:t>24</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9F41B" w14:textId="77777777" w:rsidR="00D52540" w:rsidRDefault="00D52540">
      <w:r>
        <w:separator/>
      </w:r>
    </w:p>
  </w:footnote>
  <w:footnote w:type="continuationSeparator" w:id="0">
    <w:p w14:paraId="5BB61ECF" w14:textId="77777777" w:rsidR="00D52540" w:rsidRDefault="00D52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6974048"/>
    <w:multiLevelType w:val="hybridMultilevel"/>
    <w:tmpl w:val="6472FAA6"/>
    <w:lvl w:ilvl="0" w:tplc="9F588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BB10F4"/>
    <w:multiLevelType w:val="hybridMultilevel"/>
    <w:tmpl w:val="1076E8F6"/>
    <w:lvl w:ilvl="0" w:tplc="EC203A8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37315946">
    <w:abstractNumId w:val="14"/>
  </w:num>
  <w:num w:numId="2" w16cid:durableId="650141156">
    <w:abstractNumId w:val="1"/>
  </w:num>
  <w:num w:numId="3" w16cid:durableId="1282033925">
    <w:abstractNumId w:val="9"/>
  </w:num>
  <w:num w:numId="4" w16cid:durableId="1741631405">
    <w:abstractNumId w:val="3"/>
  </w:num>
  <w:num w:numId="5" w16cid:durableId="1538738656">
    <w:abstractNumId w:val="12"/>
  </w:num>
  <w:num w:numId="6" w16cid:durableId="1757633804">
    <w:abstractNumId w:val="2"/>
  </w:num>
  <w:num w:numId="7" w16cid:durableId="551163273">
    <w:abstractNumId w:val="16"/>
  </w:num>
  <w:num w:numId="8" w16cid:durableId="1423260595">
    <w:abstractNumId w:val="8"/>
  </w:num>
  <w:num w:numId="9" w16cid:durableId="1680041319">
    <w:abstractNumId w:val="15"/>
  </w:num>
  <w:num w:numId="10" w16cid:durableId="1534032050">
    <w:abstractNumId w:val="9"/>
  </w:num>
  <w:num w:numId="11" w16cid:durableId="1395858722">
    <w:abstractNumId w:val="9"/>
  </w:num>
  <w:num w:numId="12" w16cid:durableId="124130580">
    <w:abstractNumId w:val="4"/>
  </w:num>
  <w:num w:numId="13" w16cid:durableId="178279694">
    <w:abstractNumId w:val="7"/>
  </w:num>
  <w:num w:numId="14" w16cid:durableId="378287049">
    <w:abstractNumId w:val="0"/>
  </w:num>
  <w:num w:numId="15" w16cid:durableId="1885022068">
    <w:abstractNumId w:val="11"/>
  </w:num>
  <w:num w:numId="16" w16cid:durableId="1640957792">
    <w:abstractNumId w:val="5"/>
  </w:num>
  <w:num w:numId="17" w16cid:durableId="1990985522">
    <w:abstractNumId w:val="6"/>
  </w:num>
  <w:num w:numId="18" w16cid:durableId="1273322960">
    <w:abstractNumId w:val="13"/>
  </w:num>
  <w:num w:numId="19" w16cid:durableId="4105909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1224">
    <w15:presenceInfo w15:providerId="None" w15:userId="ERCOT 0412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37A8"/>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146"/>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48CB"/>
    <w:rsid w:val="001D4FB9"/>
    <w:rsid w:val="001D5DDB"/>
    <w:rsid w:val="001E0095"/>
    <w:rsid w:val="001E451E"/>
    <w:rsid w:val="001E7D4F"/>
    <w:rsid w:val="001F01EE"/>
    <w:rsid w:val="001F4F7D"/>
    <w:rsid w:val="00200652"/>
    <w:rsid w:val="002039C1"/>
    <w:rsid w:val="00204CB0"/>
    <w:rsid w:val="00211EF0"/>
    <w:rsid w:val="002124D2"/>
    <w:rsid w:val="002141FD"/>
    <w:rsid w:val="00214EF1"/>
    <w:rsid w:val="002239A5"/>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51"/>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E76A3"/>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C571A"/>
    <w:rsid w:val="003E63DB"/>
    <w:rsid w:val="003E6D1C"/>
    <w:rsid w:val="003F0E29"/>
    <w:rsid w:val="003F4CD6"/>
    <w:rsid w:val="003F55A4"/>
    <w:rsid w:val="003F67ED"/>
    <w:rsid w:val="00413A90"/>
    <w:rsid w:val="00414DAC"/>
    <w:rsid w:val="004179A4"/>
    <w:rsid w:val="00423B60"/>
    <w:rsid w:val="00433058"/>
    <w:rsid w:val="004357DE"/>
    <w:rsid w:val="0044525E"/>
    <w:rsid w:val="0045027B"/>
    <w:rsid w:val="00454B02"/>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25914"/>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640FB"/>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0BBC"/>
    <w:rsid w:val="0070268A"/>
    <w:rsid w:val="00707D31"/>
    <w:rsid w:val="007120A6"/>
    <w:rsid w:val="007120DC"/>
    <w:rsid w:val="00713A21"/>
    <w:rsid w:val="00717C1A"/>
    <w:rsid w:val="00724C31"/>
    <w:rsid w:val="00724D87"/>
    <w:rsid w:val="007277A1"/>
    <w:rsid w:val="007329FD"/>
    <w:rsid w:val="00734104"/>
    <w:rsid w:val="00734475"/>
    <w:rsid w:val="007364CF"/>
    <w:rsid w:val="00741A24"/>
    <w:rsid w:val="00760708"/>
    <w:rsid w:val="0076630F"/>
    <w:rsid w:val="00767920"/>
    <w:rsid w:val="007735F6"/>
    <w:rsid w:val="00775896"/>
    <w:rsid w:val="00784B33"/>
    <w:rsid w:val="00787A41"/>
    <w:rsid w:val="00787B55"/>
    <w:rsid w:val="00790391"/>
    <w:rsid w:val="007959B3"/>
    <w:rsid w:val="007A1E09"/>
    <w:rsid w:val="007A24AE"/>
    <w:rsid w:val="007A2822"/>
    <w:rsid w:val="007A2EC0"/>
    <w:rsid w:val="007B3CCA"/>
    <w:rsid w:val="007B5DDE"/>
    <w:rsid w:val="007D2F25"/>
    <w:rsid w:val="007E1D50"/>
    <w:rsid w:val="007E3912"/>
    <w:rsid w:val="007E50C2"/>
    <w:rsid w:val="007E5182"/>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3506"/>
    <w:rsid w:val="008940CB"/>
    <w:rsid w:val="00896ED6"/>
    <w:rsid w:val="008A0BAA"/>
    <w:rsid w:val="008A3063"/>
    <w:rsid w:val="008A5B7B"/>
    <w:rsid w:val="008A5D23"/>
    <w:rsid w:val="008A75BA"/>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627"/>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A40F3"/>
    <w:rsid w:val="009B1C72"/>
    <w:rsid w:val="009B26F2"/>
    <w:rsid w:val="009B2E15"/>
    <w:rsid w:val="009C08BA"/>
    <w:rsid w:val="009C1C72"/>
    <w:rsid w:val="009C6B7A"/>
    <w:rsid w:val="009C6E65"/>
    <w:rsid w:val="009E679E"/>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1DEE"/>
    <w:rsid w:val="00B741B3"/>
    <w:rsid w:val="00B820FF"/>
    <w:rsid w:val="00B8760E"/>
    <w:rsid w:val="00B8767C"/>
    <w:rsid w:val="00B9153C"/>
    <w:rsid w:val="00BA0C1F"/>
    <w:rsid w:val="00BA595A"/>
    <w:rsid w:val="00BA5BA8"/>
    <w:rsid w:val="00BB0FBF"/>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540"/>
    <w:rsid w:val="00D60368"/>
    <w:rsid w:val="00D67099"/>
    <w:rsid w:val="00D67358"/>
    <w:rsid w:val="00D70470"/>
    <w:rsid w:val="00D72A33"/>
    <w:rsid w:val="00D72FF6"/>
    <w:rsid w:val="00D776CB"/>
    <w:rsid w:val="00D862A0"/>
    <w:rsid w:val="00D873DA"/>
    <w:rsid w:val="00DA0594"/>
    <w:rsid w:val="00DA22AC"/>
    <w:rsid w:val="00DA7623"/>
    <w:rsid w:val="00DA7A5F"/>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EF2B98"/>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link w:val="HeaderChar"/>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 w:type="character" w:customStyle="1" w:styleId="HeaderChar">
    <w:name w:val="Header Char"/>
    <w:link w:val="Header"/>
    <w:rsid w:val="003F67ED"/>
    <w:rPr>
      <w:rFonts w:ascii="Arial" w:hAnsi="Arial"/>
      <w:b/>
      <w:bCs/>
      <w:sz w:val="24"/>
      <w:szCs w:val="24"/>
    </w:rPr>
  </w:style>
  <w:style w:type="character" w:customStyle="1" w:styleId="ui-provider">
    <w:name w:val="ui-provider"/>
    <w:basedOn w:val="DefaultParagraphFont"/>
    <w:rsid w:val="009E6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chir.Dashnyam@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Katherine.Gross@ercot.com" TargetMode="External"/><Relationship Id="rId4" Type="http://schemas.openxmlformats.org/officeDocument/2006/relationships/settings" Target="settings.xml"/><Relationship Id="rId9" Type="http://schemas.openxmlformats.org/officeDocument/2006/relationships/hyperlink" Target="mailto:Curry.Holde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4122</Words>
  <Characters>23499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27566</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04XX24</cp:lastModifiedBy>
  <cp:revision>3</cp:revision>
  <cp:lastPrinted>2009-10-28T15:26:00Z</cp:lastPrinted>
  <dcterms:created xsi:type="dcterms:W3CDTF">2024-04-12T14:04:00Z</dcterms:created>
  <dcterms:modified xsi:type="dcterms:W3CDTF">2024-04-12T14:06:00Z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2024-02-16T17:33:18Z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1e87b1bc-bd42-4f34-ae99-621b52fb4bc7</vt:lpwstr>
  </property>
  <property fmtid="{D5CDD505-2E9C-101B-9397-08002B2CF9AE}" pid="8" name="MSIP_Label_7084cbda-52b8-46fb-a7b7-cb5bd465ed85_ContentBits">
    <vt:lpwstr>0</vt:lpwstr>
  </property>
</Properties>
</file>